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9ABD2A" w14:textId="77777777" w:rsidR="00F503B4" w:rsidRPr="0008160D" w:rsidRDefault="00F503B4" w:rsidP="00F503B4">
      <w:pPr>
        <w:jc w:val="center"/>
        <w:rPr>
          <w:b/>
          <w:i/>
          <w:sz w:val="20"/>
          <w:szCs w:val="20"/>
        </w:rPr>
      </w:pPr>
    </w:p>
    <w:p w14:paraId="6B57C388" w14:textId="77777777" w:rsidR="00F503B4" w:rsidRPr="0008160D" w:rsidRDefault="00F503B4" w:rsidP="00F503B4">
      <w:pPr>
        <w:jc w:val="center"/>
        <w:rPr>
          <w:b/>
          <w:i/>
          <w:sz w:val="20"/>
          <w:szCs w:val="20"/>
        </w:rPr>
      </w:pPr>
    </w:p>
    <w:p w14:paraId="2DEFE668" w14:textId="77777777" w:rsidR="00DD1779" w:rsidRPr="0008160D" w:rsidRDefault="00DD1779" w:rsidP="00F503B4">
      <w:pPr>
        <w:jc w:val="center"/>
        <w:rPr>
          <w:b/>
          <w:i/>
          <w:sz w:val="20"/>
          <w:szCs w:val="20"/>
        </w:rPr>
      </w:pPr>
    </w:p>
    <w:p w14:paraId="6766FE38" w14:textId="77777777" w:rsidR="00DD1779" w:rsidRPr="0008160D" w:rsidRDefault="00DD1779" w:rsidP="00F503B4">
      <w:pPr>
        <w:jc w:val="center"/>
        <w:rPr>
          <w:b/>
          <w:i/>
          <w:sz w:val="20"/>
          <w:szCs w:val="20"/>
        </w:rPr>
      </w:pPr>
    </w:p>
    <w:p w14:paraId="20F518FE" w14:textId="119484F9" w:rsidR="00F503B4" w:rsidRPr="0008160D" w:rsidRDefault="00DD1779" w:rsidP="00F503B4">
      <w:pPr>
        <w:jc w:val="center"/>
        <w:rPr>
          <w:b/>
          <w:i/>
          <w:sz w:val="20"/>
          <w:szCs w:val="20"/>
        </w:rPr>
      </w:pPr>
      <w:r w:rsidRPr="0008160D">
        <w:rPr>
          <w:b/>
          <w:i/>
          <w:sz w:val="20"/>
          <w:szCs w:val="20"/>
        </w:rPr>
        <w:t xml:space="preserve">Prijavni obrazac </w:t>
      </w:r>
    </w:p>
    <w:p w14:paraId="75CC80FE" w14:textId="77777777" w:rsidR="00F503B4" w:rsidRPr="0008160D" w:rsidRDefault="00F503B4" w:rsidP="00F503B4">
      <w:pPr>
        <w:jc w:val="center"/>
        <w:rPr>
          <w:b/>
          <w:i/>
          <w:sz w:val="20"/>
          <w:szCs w:val="20"/>
        </w:rPr>
      </w:pPr>
      <w:bookmarkStart w:id="0" w:name="_GoBack"/>
      <w:bookmarkEnd w:id="0"/>
    </w:p>
    <w:p w14:paraId="417D7D5F" w14:textId="77777777" w:rsidR="00F503B4" w:rsidRPr="0008160D" w:rsidRDefault="00F503B4" w:rsidP="00F503B4">
      <w:pPr>
        <w:jc w:val="center"/>
        <w:rPr>
          <w:b/>
          <w:i/>
          <w:sz w:val="20"/>
          <w:szCs w:val="20"/>
        </w:rPr>
      </w:pPr>
    </w:p>
    <w:p w14:paraId="1302AC84" w14:textId="2716D9CB" w:rsidR="008F0520" w:rsidRPr="0008160D" w:rsidRDefault="008F0520" w:rsidP="008F0520">
      <w:pPr>
        <w:shd w:val="clear" w:color="auto" w:fill="FFFFFF" w:themeFill="background1"/>
        <w:tabs>
          <w:tab w:val="left" w:pos="426"/>
          <w:tab w:val="left" w:pos="8647"/>
        </w:tabs>
        <w:spacing w:line="276" w:lineRule="auto"/>
        <w:ind w:right="-563"/>
        <w:jc w:val="center"/>
        <w:rPr>
          <w:b/>
          <w:sz w:val="20"/>
          <w:szCs w:val="20"/>
        </w:rPr>
      </w:pPr>
      <w:r w:rsidRPr="0008160D">
        <w:rPr>
          <w:b/>
          <w:sz w:val="20"/>
          <w:szCs w:val="20"/>
        </w:rPr>
        <w:t xml:space="preserve">TIP OPERACIJE  </w:t>
      </w:r>
      <w:r w:rsidR="00C63A0D">
        <w:rPr>
          <w:b/>
          <w:sz w:val="20"/>
          <w:szCs w:val="20"/>
        </w:rPr>
        <w:t>1.1.2. Potpora mladim poljoprivrednicima</w:t>
      </w:r>
    </w:p>
    <w:p w14:paraId="68A0EF56" w14:textId="77777777" w:rsidR="008F0520" w:rsidRPr="0008160D" w:rsidRDefault="008F0520" w:rsidP="008F0520">
      <w:pPr>
        <w:jc w:val="center"/>
        <w:rPr>
          <w:b/>
          <w:i/>
          <w:sz w:val="20"/>
          <w:szCs w:val="20"/>
        </w:rPr>
      </w:pPr>
    </w:p>
    <w:p w14:paraId="010A969B" w14:textId="77777777" w:rsidR="008F0520" w:rsidRPr="0008160D" w:rsidRDefault="008F0520" w:rsidP="008F0520">
      <w:pPr>
        <w:jc w:val="center"/>
        <w:rPr>
          <w:b/>
          <w:i/>
          <w:sz w:val="20"/>
          <w:szCs w:val="20"/>
        </w:rPr>
      </w:pPr>
    </w:p>
    <w:p w14:paraId="0E405C0E" w14:textId="77777777" w:rsidR="008F0520" w:rsidRPr="0008160D" w:rsidRDefault="008F0520" w:rsidP="008F0520">
      <w:pPr>
        <w:jc w:val="center"/>
        <w:rPr>
          <w:b/>
          <w:i/>
          <w:sz w:val="20"/>
          <w:szCs w:val="20"/>
        </w:rPr>
      </w:pPr>
    </w:p>
    <w:p w14:paraId="56182ADA" w14:textId="44CB3521" w:rsidR="008F0520" w:rsidRPr="00016F83" w:rsidRDefault="008F0520" w:rsidP="008F0520">
      <w:pPr>
        <w:jc w:val="center"/>
        <w:rPr>
          <w:b/>
          <w:iCs/>
          <w:sz w:val="20"/>
          <w:szCs w:val="20"/>
        </w:rPr>
      </w:pPr>
      <w:r w:rsidRPr="00016F83">
        <w:rPr>
          <w:b/>
          <w:iCs/>
          <w:sz w:val="20"/>
          <w:szCs w:val="20"/>
        </w:rPr>
        <w:t xml:space="preserve">LAG </w:t>
      </w:r>
      <w:r w:rsidR="00C63A0D" w:rsidRPr="00016F83">
        <w:rPr>
          <w:b/>
          <w:iCs/>
          <w:sz w:val="20"/>
          <w:szCs w:val="20"/>
        </w:rPr>
        <w:t>Vallis Colapis</w:t>
      </w:r>
    </w:p>
    <w:p w14:paraId="063F6AF9" w14:textId="59057E3F" w:rsidR="00F503B4" w:rsidRPr="0008160D" w:rsidRDefault="00F503B4" w:rsidP="00F503B4">
      <w:pPr>
        <w:jc w:val="center"/>
        <w:rPr>
          <w:b/>
          <w:i/>
          <w:sz w:val="20"/>
          <w:szCs w:val="20"/>
        </w:rPr>
      </w:pPr>
    </w:p>
    <w:p w14:paraId="43C3A8CF" w14:textId="1C11E7B0" w:rsidR="00F503B4" w:rsidRPr="0008160D" w:rsidRDefault="00F503B4" w:rsidP="008F0520">
      <w:pPr>
        <w:rPr>
          <w:b/>
          <w:i/>
          <w:sz w:val="20"/>
          <w:szCs w:val="20"/>
        </w:rPr>
      </w:pPr>
    </w:p>
    <w:p w14:paraId="442FDCC6" w14:textId="77777777" w:rsidR="00F503B4" w:rsidRPr="0008160D" w:rsidRDefault="00F503B4" w:rsidP="00F503B4">
      <w:pPr>
        <w:jc w:val="center"/>
        <w:rPr>
          <w:b/>
          <w:i/>
          <w:sz w:val="20"/>
          <w:szCs w:val="20"/>
        </w:rPr>
      </w:pPr>
    </w:p>
    <w:p w14:paraId="6BF0F5AB" w14:textId="77777777" w:rsidR="008E675F" w:rsidRPr="0008160D" w:rsidRDefault="008E675F" w:rsidP="00F503B4">
      <w:pPr>
        <w:jc w:val="center"/>
        <w:rPr>
          <w:b/>
          <w:i/>
          <w:sz w:val="20"/>
          <w:szCs w:val="20"/>
        </w:rPr>
      </w:pPr>
    </w:p>
    <w:p w14:paraId="160D8860" w14:textId="77777777" w:rsidR="008E675F" w:rsidRPr="0008160D" w:rsidRDefault="008E675F" w:rsidP="00F503B4">
      <w:pPr>
        <w:jc w:val="center"/>
        <w:rPr>
          <w:b/>
          <w:i/>
          <w:sz w:val="20"/>
          <w:szCs w:val="20"/>
        </w:rPr>
      </w:pPr>
    </w:p>
    <w:p w14:paraId="20358A0B" w14:textId="77777777" w:rsidR="008E675F" w:rsidRPr="0008160D" w:rsidRDefault="008E675F" w:rsidP="00F503B4">
      <w:pPr>
        <w:jc w:val="center"/>
        <w:rPr>
          <w:b/>
          <w:i/>
          <w:sz w:val="20"/>
          <w:szCs w:val="20"/>
        </w:rPr>
      </w:pPr>
    </w:p>
    <w:p w14:paraId="40FD8031" w14:textId="77777777" w:rsidR="008E675F" w:rsidRPr="0008160D" w:rsidRDefault="008E675F" w:rsidP="00F503B4">
      <w:pPr>
        <w:jc w:val="center"/>
        <w:rPr>
          <w:b/>
          <w:i/>
          <w:sz w:val="20"/>
          <w:szCs w:val="20"/>
        </w:rPr>
      </w:pPr>
    </w:p>
    <w:p w14:paraId="582BBA7B" w14:textId="77777777" w:rsidR="008E675F" w:rsidRPr="0008160D" w:rsidRDefault="008E675F" w:rsidP="00F503B4">
      <w:pPr>
        <w:jc w:val="center"/>
        <w:rPr>
          <w:b/>
          <w:i/>
          <w:sz w:val="20"/>
          <w:szCs w:val="20"/>
        </w:rPr>
      </w:pPr>
    </w:p>
    <w:p w14:paraId="209DE2FE" w14:textId="77777777" w:rsidR="008E675F" w:rsidRPr="0008160D" w:rsidRDefault="008E675F" w:rsidP="00F503B4">
      <w:pPr>
        <w:jc w:val="center"/>
        <w:rPr>
          <w:b/>
          <w:i/>
          <w:sz w:val="20"/>
          <w:szCs w:val="20"/>
        </w:rPr>
      </w:pPr>
    </w:p>
    <w:p w14:paraId="585D623D" w14:textId="77777777" w:rsidR="008E675F" w:rsidRPr="0008160D" w:rsidRDefault="008E675F" w:rsidP="00DD1779">
      <w:pPr>
        <w:rPr>
          <w:b/>
          <w:sz w:val="20"/>
          <w:szCs w:val="20"/>
        </w:rPr>
      </w:pPr>
    </w:p>
    <w:p w14:paraId="118EA531" w14:textId="77777777" w:rsidR="008E675F" w:rsidRPr="0008160D" w:rsidRDefault="008E675F" w:rsidP="00DD1779">
      <w:pPr>
        <w:rPr>
          <w:b/>
          <w:sz w:val="20"/>
          <w:szCs w:val="20"/>
        </w:rPr>
      </w:pPr>
    </w:p>
    <w:p w14:paraId="7B356E05" w14:textId="58BC3DD1" w:rsidR="00F503B4" w:rsidRPr="0008160D"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spacing w:after="120"/>
        <w:jc w:val="both"/>
        <w:rPr>
          <w:i/>
          <w:sz w:val="20"/>
          <w:szCs w:val="20"/>
        </w:rPr>
      </w:pPr>
      <w:r w:rsidRPr="0008160D">
        <w:rPr>
          <w:b/>
          <w:sz w:val="20"/>
          <w:szCs w:val="20"/>
        </w:rPr>
        <w:t>Molimo Vas da prije ispunjavanja Prijav</w:t>
      </w:r>
      <w:r w:rsidR="00D55EB6" w:rsidRPr="0008160D">
        <w:rPr>
          <w:b/>
          <w:sz w:val="20"/>
          <w:szCs w:val="20"/>
        </w:rPr>
        <w:t xml:space="preserve">nog obrasca pažljivo pročitate </w:t>
      </w:r>
      <w:r w:rsidR="00715427" w:rsidRPr="0008160D">
        <w:rPr>
          <w:b/>
          <w:sz w:val="20"/>
          <w:szCs w:val="20"/>
        </w:rPr>
        <w:t>„</w:t>
      </w:r>
      <w:r w:rsidRPr="0008160D">
        <w:rPr>
          <w:b/>
          <w:sz w:val="20"/>
          <w:szCs w:val="20"/>
        </w:rPr>
        <w:t xml:space="preserve">Natječaj za provedbu </w:t>
      </w:r>
      <w:r w:rsidR="000C6DB6" w:rsidRPr="0008160D">
        <w:rPr>
          <w:b/>
          <w:sz w:val="20"/>
          <w:szCs w:val="20"/>
        </w:rPr>
        <w:t xml:space="preserve">tipa operacije </w:t>
      </w:r>
      <w:r w:rsidR="00C63A0D" w:rsidRPr="00016F83">
        <w:rPr>
          <w:b/>
          <w:sz w:val="20"/>
          <w:szCs w:val="20"/>
        </w:rPr>
        <w:t xml:space="preserve">1.1.2. </w:t>
      </w:r>
      <w:r w:rsidR="000D527D">
        <w:rPr>
          <w:b/>
          <w:sz w:val="20"/>
          <w:szCs w:val="20"/>
        </w:rPr>
        <w:t>„</w:t>
      </w:r>
      <w:r w:rsidR="00C63A0D" w:rsidRPr="00016F83">
        <w:rPr>
          <w:b/>
          <w:sz w:val="20"/>
          <w:szCs w:val="20"/>
        </w:rPr>
        <w:t>Potpora mladim poljoprivrednicima</w:t>
      </w:r>
      <w:r w:rsidR="000C6DB6" w:rsidRPr="00EC5630">
        <w:rPr>
          <w:b/>
          <w:sz w:val="20"/>
          <w:szCs w:val="20"/>
        </w:rPr>
        <w:t>“</w:t>
      </w:r>
      <w:r w:rsidR="000C6DB6" w:rsidRPr="0008160D">
        <w:rPr>
          <w:b/>
          <w:sz w:val="20"/>
          <w:szCs w:val="20"/>
        </w:rPr>
        <w:t xml:space="preserve"> objavljen na mrežnoj stranici </w:t>
      </w:r>
      <w:r w:rsidR="00807383">
        <w:rPr>
          <w:b/>
          <w:sz w:val="20"/>
          <w:szCs w:val="20"/>
        </w:rPr>
        <w:t>www.</w:t>
      </w:r>
      <w:r w:rsidR="00807383" w:rsidRPr="00807383">
        <w:rPr>
          <w:b/>
          <w:sz w:val="20"/>
          <w:szCs w:val="20"/>
        </w:rPr>
        <w:t>leader.vallis-colapis.hr</w:t>
      </w:r>
    </w:p>
    <w:p w14:paraId="60D938B6" w14:textId="0CB6FE63" w:rsidR="008E675F" w:rsidRPr="0008160D"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sz w:val="20"/>
          <w:szCs w:val="20"/>
        </w:rPr>
      </w:pPr>
      <w:r w:rsidRPr="0008160D">
        <w:rPr>
          <w:sz w:val="20"/>
          <w:szCs w:val="20"/>
        </w:rPr>
        <w:t>Prijavni obrazac popunite pažljivo i što je moguće jas</w:t>
      </w:r>
      <w:r w:rsidR="00DD1779" w:rsidRPr="0008160D">
        <w:rPr>
          <w:sz w:val="20"/>
          <w:szCs w:val="20"/>
        </w:rPr>
        <w:t xml:space="preserve">nije kako bi se mogla utvrditi točnost podataka. Ako se podatci razliku s podatcima navedenim u dokumentaciji, kao relevantni će se uzeti podatci navedeni u priloženoj dokumentaciji.  </w:t>
      </w:r>
    </w:p>
    <w:p w14:paraId="4DE7C23A" w14:textId="77777777" w:rsidR="00DD1779" w:rsidRPr="0008160D"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sz w:val="20"/>
          <w:szCs w:val="20"/>
        </w:rPr>
      </w:pPr>
    </w:p>
    <w:p w14:paraId="4F130489" w14:textId="2E291C16" w:rsidR="00DD1779" w:rsidRPr="0008160D"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b/>
          <w:sz w:val="20"/>
          <w:szCs w:val="20"/>
        </w:rPr>
      </w:pPr>
      <w:r w:rsidRPr="0008160D">
        <w:rPr>
          <w:sz w:val="20"/>
          <w:szCs w:val="20"/>
        </w:rPr>
        <w:t>Obratite pozornost da prijavni obrazac nakon popunjavanja mora biti potpisan od strane odgovorne osobe i ovj</w:t>
      </w:r>
      <w:r w:rsidR="003752F2" w:rsidRPr="0008160D">
        <w:rPr>
          <w:sz w:val="20"/>
          <w:szCs w:val="20"/>
        </w:rPr>
        <w:t xml:space="preserve">eren </w:t>
      </w:r>
      <w:r w:rsidR="00AD13E4" w:rsidRPr="0008160D">
        <w:rPr>
          <w:sz w:val="20"/>
          <w:szCs w:val="20"/>
        </w:rPr>
        <w:t>pečatom</w:t>
      </w:r>
      <w:r w:rsidR="003752F2" w:rsidRPr="0008160D">
        <w:rPr>
          <w:sz w:val="20"/>
          <w:szCs w:val="20"/>
        </w:rPr>
        <w:t>.</w:t>
      </w:r>
      <w:r w:rsidRPr="0008160D">
        <w:rPr>
          <w:sz w:val="20"/>
          <w:szCs w:val="20"/>
        </w:rPr>
        <w:t xml:space="preserve"> </w:t>
      </w:r>
    </w:p>
    <w:p w14:paraId="2101241F" w14:textId="77777777" w:rsidR="008E675F" w:rsidRPr="0008160D" w:rsidRDefault="008E675F" w:rsidP="00DD1779">
      <w:pPr>
        <w:rPr>
          <w:b/>
          <w:sz w:val="20"/>
          <w:szCs w:val="20"/>
        </w:rPr>
      </w:pPr>
    </w:p>
    <w:p w14:paraId="3903A304" w14:textId="77777777" w:rsidR="00F503B4" w:rsidRPr="0008160D" w:rsidRDefault="00F503B4" w:rsidP="00DD1779">
      <w:pPr>
        <w:rPr>
          <w:b/>
          <w:sz w:val="20"/>
          <w:szCs w:val="20"/>
        </w:rPr>
      </w:pPr>
    </w:p>
    <w:p w14:paraId="472ABED5" w14:textId="77777777" w:rsidR="00DD1779" w:rsidRPr="0008160D" w:rsidRDefault="00DD1779" w:rsidP="00DD1779">
      <w:pPr>
        <w:ind w:hanging="13"/>
        <w:jc w:val="center"/>
        <w:rPr>
          <w:rFonts w:eastAsia="Arial Unicode MS"/>
          <w:b/>
          <w:bCs/>
          <w:sz w:val="20"/>
          <w:szCs w:val="20"/>
        </w:rPr>
      </w:pPr>
      <w:r w:rsidRPr="0008160D">
        <w:rPr>
          <w:rFonts w:eastAsia="Arial Unicode MS"/>
          <w:b/>
          <w:bCs/>
          <w:sz w:val="20"/>
          <w:szCs w:val="20"/>
        </w:rPr>
        <w:t>Molimo da obrazac popunite korištenjem računala</w:t>
      </w:r>
    </w:p>
    <w:p w14:paraId="5B91B24F" w14:textId="77777777" w:rsidR="00F503B4" w:rsidRPr="0008160D" w:rsidRDefault="00F503B4" w:rsidP="00F503B4">
      <w:pPr>
        <w:jc w:val="center"/>
        <w:rPr>
          <w:b/>
          <w:sz w:val="20"/>
          <w:szCs w:val="20"/>
        </w:rPr>
      </w:pPr>
    </w:p>
    <w:p w14:paraId="7F726314" w14:textId="77777777" w:rsidR="00F503B4" w:rsidRPr="0008160D" w:rsidRDefault="00F503B4" w:rsidP="00F503B4">
      <w:pPr>
        <w:jc w:val="center"/>
        <w:rPr>
          <w:b/>
          <w:sz w:val="20"/>
          <w:szCs w:val="20"/>
        </w:rPr>
      </w:pPr>
    </w:p>
    <w:p w14:paraId="28FDA76E" w14:textId="77777777" w:rsidR="00F503B4" w:rsidRPr="0008160D" w:rsidRDefault="00F503B4" w:rsidP="00F503B4">
      <w:pPr>
        <w:ind w:hanging="13"/>
        <w:jc w:val="center"/>
        <w:rPr>
          <w:rFonts w:eastAsia="Arial Unicode MS"/>
          <w:b/>
          <w:bCs/>
          <w:sz w:val="20"/>
          <w:szCs w:val="20"/>
        </w:rPr>
      </w:pPr>
    </w:p>
    <w:p w14:paraId="260CEA19" w14:textId="77777777" w:rsidR="00F503B4" w:rsidRPr="0008160D" w:rsidRDefault="00F503B4" w:rsidP="00A04F20">
      <w:pPr>
        <w:rPr>
          <w:b/>
          <w:sz w:val="20"/>
          <w:szCs w:val="20"/>
        </w:rPr>
      </w:pPr>
    </w:p>
    <w:p w14:paraId="6032D585" w14:textId="209C7919" w:rsidR="00A6487A" w:rsidRPr="0008160D" w:rsidRDefault="00A6487A" w:rsidP="00A04F20">
      <w:pPr>
        <w:rPr>
          <w:b/>
          <w:sz w:val="20"/>
          <w:szCs w:val="20"/>
        </w:rPr>
      </w:pPr>
    </w:p>
    <w:p w14:paraId="2DDE86E1" w14:textId="10AA4E89" w:rsidR="002D0FD0" w:rsidRPr="0008160D" w:rsidRDefault="002D0FD0" w:rsidP="00A04F20">
      <w:pPr>
        <w:rPr>
          <w:b/>
          <w:sz w:val="20"/>
          <w:szCs w:val="20"/>
        </w:rPr>
      </w:pPr>
    </w:p>
    <w:p w14:paraId="70939C1B" w14:textId="5AF13A11" w:rsidR="002D0FD0" w:rsidRPr="0008160D" w:rsidRDefault="002D0FD0" w:rsidP="00A04F20">
      <w:pPr>
        <w:rPr>
          <w:b/>
          <w:sz w:val="20"/>
          <w:szCs w:val="20"/>
        </w:rPr>
      </w:pPr>
    </w:p>
    <w:p w14:paraId="734D9263" w14:textId="26379F54" w:rsidR="002D0FD0" w:rsidRPr="0008160D" w:rsidRDefault="002D0FD0" w:rsidP="00A04F20">
      <w:pPr>
        <w:rPr>
          <w:b/>
          <w:sz w:val="20"/>
          <w:szCs w:val="20"/>
        </w:rPr>
      </w:pPr>
    </w:p>
    <w:p w14:paraId="3EE81037" w14:textId="4147A0C1" w:rsidR="002D0FD0" w:rsidRPr="0008160D" w:rsidRDefault="002D0FD0" w:rsidP="00A04F20">
      <w:pPr>
        <w:rPr>
          <w:b/>
          <w:sz w:val="20"/>
          <w:szCs w:val="20"/>
        </w:rPr>
      </w:pPr>
    </w:p>
    <w:p w14:paraId="73EEF4A3" w14:textId="0932AAFE" w:rsidR="002D0FD0" w:rsidRPr="0008160D" w:rsidRDefault="002D0FD0" w:rsidP="00A04F20">
      <w:pPr>
        <w:rPr>
          <w:b/>
          <w:sz w:val="20"/>
          <w:szCs w:val="20"/>
        </w:rPr>
      </w:pPr>
    </w:p>
    <w:p w14:paraId="77D67C88" w14:textId="2A1F5C82" w:rsidR="002D0FD0" w:rsidRPr="0008160D" w:rsidRDefault="002D0FD0" w:rsidP="00A04F20">
      <w:pPr>
        <w:rPr>
          <w:b/>
          <w:sz w:val="20"/>
          <w:szCs w:val="20"/>
        </w:rPr>
      </w:pPr>
    </w:p>
    <w:p w14:paraId="102CAC50" w14:textId="1817320C" w:rsidR="002D0FD0" w:rsidRPr="0008160D" w:rsidRDefault="002D0FD0" w:rsidP="00A04F20">
      <w:pPr>
        <w:rPr>
          <w:b/>
          <w:sz w:val="20"/>
          <w:szCs w:val="20"/>
        </w:rPr>
      </w:pPr>
    </w:p>
    <w:p w14:paraId="4CE7BB11" w14:textId="4C9C3699" w:rsidR="002D0FD0" w:rsidRPr="0008160D" w:rsidRDefault="002D0FD0" w:rsidP="00A04F20">
      <w:pPr>
        <w:rPr>
          <w:b/>
          <w:sz w:val="20"/>
          <w:szCs w:val="20"/>
        </w:rPr>
      </w:pPr>
    </w:p>
    <w:p w14:paraId="1FE76A4B" w14:textId="127206C8" w:rsidR="002D0FD0" w:rsidRPr="0008160D" w:rsidRDefault="002D0FD0" w:rsidP="00A04F20">
      <w:pPr>
        <w:rPr>
          <w:b/>
          <w:sz w:val="20"/>
          <w:szCs w:val="20"/>
        </w:rPr>
      </w:pPr>
    </w:p>
    <w:p w14:paraId="3B7AE3B9" w14:textId="1C3ECD80" w:rsidR="002D0FD0" w:rsidRPr="0008160D" w:rsidRDefault="002D0FD0" w:rsidP="00A04F20">
      <w:pPr>
        <w:rPr>
          <w:b/>
          <w:sz w:val="20"/>
          <w:szCs w:val="20"/>
        </w:rPr>
      </w:pPr>
    </w:p>
    <w:p w14:paraId="305E79FF" w14:textId="3094A572" w:rsidR="002D0FD0" w:rsidRPr="0008160D" w:rsidRDefault="002D0FD0" w:rsidP="00A04F20">
      <w:pPr>
        <w:rPr>
          <w:b/>
          <w:sz w:val="20"/>
          <w:szCs w:val="20"/>
        </w:rPr>
      </w:pPr>
    </w:p>
    <w:p w14:paraId="519BE1C0" w14:textId="7885874E" w:rsidR="002D0FD0" w:rsidRPr="0008160D" w:rsidRDefault="002D0FD0" w:rsidP="00A04F20">
      <w:pPr>
        <w:rPr>
          <w:b/>
          <w:sz w:val="20"/>
          <w:szCs w:val="20"/>
        </w:rPr>
      </w:pPr>
    </w:p>
    <w:p w14:paraId="35A4C1AF" w14:textId="51EEBAF3" w:rsidR="002D0FD0" w:rsidRPr="0008160D" w:rsidRDefault="002D0FD0" w:rsidP="00A04F20">
      <w:pPr>
        <w:rPr>
          <w:b/>
          <w:sz w:val="20"/>
          <w:szCs w:val="20"/>
        </w:rPr>
      </w:pPr>
    </w:p>
    <w:p w14:paraId="4E86EB65" w14:textId="1D929839" w:rsidR="002D0FD0" w:rsidRPr="0008160D" w:rsidRDefault="002D0FD0" w:rsidP="00A04F20">
      <w:pPr>
        <w:rPr>
          <w:b/>
          <w:sz w:val="20"/>
          <w:szCs w:val="20"/>
        </w:rPr>
      </w:pPr>
    </w:p>
    <w:p w14:paraId="1BE690DC" w14:textId="687B8814" w:rsidR="002D0FD0" w:rsidRPr="0008160D" w:rsidRDefault="002D0FD0" w:rsidP="00A04F20">
      <w:pPr>
        <w:rPr>
          <w:b/>
          <w:sz w:val="20"/>
          <w:szCs w:val="20"/>
        </w:rPr>
      </w:pPr>
    </w:p>
    <w:p w14:paraId="66205A34" w14:textId="3D583D81" w:rsidR="002D0FD0" w:rsidRPr="0008160D" w:rsidRDefault="002D0FD0" w:rsidP="00A04F20">
      <w:pPr>
        <w:rPr>
          <w:b/>
          <w:sz w:val="20"/>
          <w:szCs w:val="20"/>
        </w:rPr>
      </w:pPr>
    </w:p>
    <w:p w14:paraId="7D3C4903" w14:textId="2F76F322" w:rsidR="002D0FD0" w:rsidRPr="0008160D" w:rsidRDefault="002D0FD0" w:rsidP="00A04F20">
      <w:pPr>
        <w:rPr>
          <w:b/>
          <w:sz w:val="20"/>
          <w:szCs w:val="20"/>
        </w:rPr>
      </w:pPr>
    </w:p>
    <w:p w14:paraId="015A367F" w14:textId="467197CA" w:rsidR="002D0FD0" w:rsidRPr="0008160D" w:rsidRDefault="002D0FD0" w:rsidP="00A04F20">
      <w:pPr>
        <w:rPr>
          <w:b/>
          <w:sz w:val="20"/>
          <w:szCs w:val="20"/>
        </w:rPr>
      </w:pPr>
    </w:p>
    <w:p w14:paraId="0ED8F7FA" w14:textId="67358DCC" w:rsidR="002D0FD0" w:rsidRPr="0008160D" w:rsidRDefault="002D0FD0" w:rsidP="00A04F20">
      <w:pPr>
        <w:rPr>
          <w:b/>
          <w:sz w:val="20"/>
          <w:szCs w:val="20"/>
        </w:rPr>
      </w:pPr>
    </w:p>
    <w:p w14:paraId="0C8DBE5A" w14:textId="77777777" w:rsidR="002D0FD0" w:rsidRPr="0008160D" w:rsidRDefault="002D0FD0" w:rsidP="00A04F20">
      <w:pPr>
        <w:rPr>
          <w:b/>
          <w:sz w:val="20"/>
          <w:szCs w:val="20"/>
        </w:rPr>
      </w:pPr>
    </w:p>
    <w:p w14:paraId="20F41CB3" w14:textId="77777777" w:rsidR="00A6487A" w:rsidRPr="0008160D" w:rsidRDefault="00A6487A" w:rsidP="00A04F20">
      <w:pPr>
        <w:rPr>
          <w:b/>
          <w:sz w:val="20"/>
          <w:szCs w:val="20"/>
        </w:rPr>
      </w:pPr>
    </w:p>
    <w:tbl>
      <w:tblPr>
        <w:tblStyle w:val="TableGrid"/>
        <w:tblW w:w="9367" w:type="dxa"/>
        <w:tblInd w:w="18" w:type="dxa"/>
        <w:tblLayout w:type="fixed"/>
        <w:tblLook w:val="04A0" w:firstRow="1" w:lastRow="0" w:firstColumn="1" w:lastColumn="0" w:noHBand="0" w:noVBand="1"/>
      </w:tblPr>
      <w:tblGrid>
        <w:gridCol w:w="941"/>
        <w:gridCol w:w="3109"/>
        <w:gridCol w:w="323"/>
        <w:gridCol w:w="504"/>
        <w:gridCol w:w="504"/>
        <w:gridCol w:w="133"/>
        <w:gridCol w:w="371"/>
        <w:gridCol w:w="504"/>
        <w:gridCol w:w="504"/>
        <w:gridCol w:w="94"/>
        <w:gridCol w:w="32"/>
        <w:gridCol w:w="378"/>
        <w:gridCol w:w="75"/>
        <w:gridCol w:w="429"/>
        <w:gridCol w:w="56"/>
        <w:gridCol w:w="448"/>
        <w:gridCol w:w="38"/>
        <w:gridCol w:w="466"/>
        <w:gridCol w:w="19"/>
        <w:gridCol w:w="432"/>
        <w:gridCol w:w="7"/>
      </w:tblGrid>
      <w:tr w:rsidR="00DF520B" w:rsidRPr="0008160D" w14:paraId="55D20CB6" w14:textId="77777777" w:rsidTr="00F07356">
        <w:trPr>
          <w:trHeight w:val="274"/>
        </w:trPr>
        <w:tc>
          <w:tcPr>
            <w:tcW w:w="9367" w:type="dxa"/>
            <w:gridSpan w:val="21"/>
            <w:shd w:val="clear" w:color="auto" w:fill="FBE4D5" w:themeFill="accent2" w:themeFillTint="33"/>
          </w:tcPr>
          <w:p w14:paraId="4FFDC742" w14:textId="478413F7" w:rsidR="00D97834" w:rsidRPr="0008160D" w:rsidRDefault="00166D7E" w:rsidP="005A0A4B">
            <w:pPr>
              <w:jc w:val="center"/>
              <w:rPr>
                <w:b/>
                <w:sz w:val="20"/>
                <w:szCs w:val="20"/>
              </w:rPr>
            </w:pPr>
            <w:r w:rsidRPr="0008160D">
              <w:rPr>
                <w:b/>
                <w:sz w:val="20"/>
                <w:szCs w:val="20"/>
              </w:rPr>
              <w:t>I</w:t>
            </w:r>
            <w:r w:rsidR="00DF520B" w:rsidRPr="0008160D">
              <w:rPr>
                <w:b/>
                <w:sz w:val="20"/>
                <w:szCs w:val="20"/>
              </w:rPr>
              <w:t xml:space="preserve">. </w:t>
            </w:r>
            <w:r w:rsidR="008A60F5" w:rsidRPr="0008160D">
              <w:rPr>
                <w:b/>
                <w:sz w:val="20"/>
                <w:szCs w:val="20"/>
              </w:rPr>
              <w:t>PODATCI</w:t>
            </w:r>
            <w:r w:rsidR="00B74401" w:rsidRPr="0008160D">
              <w:rPr>
                <w:b/>
                <w:sz w:val="20"/>
                <w:szCs w:val="20"/>
              </w:rPr>
              <w:t xml:space="preserve"> O </w:t>
            </w:r>
            <w:r w:rsidR="00566B40">
              <w:rPr>
                <w:b/>
                <w:sz w:val="20"/>
                <w:szCs w:val="20"/>
              </w:rPr>
              <w:t>KORISNIKU</w:t>
            </w:r>
          </w:p>
        </w:tc>
      </w:tr>
      <w:tr w:rsidR="00D97834" w:rsidRPr="0008160D" w14:paraId="577C4849" w14:textId="77777777" w:rsidTr="00F07356">
        <w:trPr>
          <w:trHeight w:val="340"/>
        </w:trPr>
        <w:tc>
          <w:tcPr>
            <w:tcW w:w="9367" w:type="dxa"/>
            <w:gridSpan w:val="21"/>
            <w:shd w:val="clear" w:color="auto" w:fill="FFF2CC" w:themeFill="accent4" w:themeFillTint="33"/>
            <w:vAlign w:val="center"/>
          </w:tcPr>
          <w:p w14:paraId="763E84DF" w14:textId="395D5FFD" w:rsidR="00BB00D8" w:rsidRPr="00837F54" w:rsidRDefault="00166D7E" w:rsidP="00BB00D8">
            <w:pPr>
              <w:jc w:val="both"/>
              <w:rPr>
                <w:i/>
                <w:sz w:val="20"/>
                <w:szCs w:val="20"/>
              </w:rPr>
            </w:pPr>
            <w:r w:rsidRPr="0008160D">
              <w:rPr>
                <w:b/>
                <w:sz w:val="20"/>
                <w:szCs w:val="20"/>
              </w:rPr>
              <w:t>I.1</w:t>
            </w:r>
            <w:r w:rsidR="00C90968" w:rsidRPr="0008160D">
              <w:rPr>
                <w:b/>
                <w:sz w:val="20"/>
                <w:szCs w:val="20"/>
              </w:rPr>
              <w:t xml:space="preserve">. </w:t>
            </w:r>
            <w:r w:rsidRPr="0008160D">
              <w:rPr>
                <w:b/>
                <w:sz w:val="20"/>
                <w:szCs w:val="20"/>
              </w:rPr>
              <w:t xml:space="preserve">OSNOVNI PODATCI O </w:t>
            </w:r>
            <w:r w:rsidR="00566B40">
              <w:rPr>
                <w:b/>
                <w:sz w:val="20"/>
                <w:szCs w:val="20"/>
              </w:rPr>
              <w:t>KORISNIKU</w:t>
            </w:r>
            <w:r w:rsidR="00D67FA7" w:rsidRPr="0008160D">
              <w:rPr>
                <w:b/>
                <w:sz w:val="20"/>
                <w:szCs w:val="20"/>
              </w:rPr>
              <w:t xml:space="preserve"> </w:t>
            </w:r>
            <w:r w:rsidR="00572DA3" w:rsidRPr="0008160D">
              <w:rPr>
                <w:i/>
                <w:sz w:val="20"/>
                <w:szCs w:val="20"/>
              </w:rPr>
              <w:t xml:space="preserve">  </w:t>
            </w:r>
          </w:p>
        </w:tc>
      </w:tr>
      <w:tr w:rsidR="001B065D" w:rsidRPr="0008160D" w14:paraId="6B9AE640" w14:textId="74531749" w:rsidTr="00831498">
        <w:trPr>
          <w:gridAfter w:val="1"/>
          <w:wAfter w:w="7" w:type="dxa"/>
          <w:trHeight w:val="340"/>
        </w:trPr>
        <w:tc>
          <w:tcPr>
            <w:tcW w:w="941" w:type="dxa"/>
            <w:shd w:val="clear" w:color="auto" w:fill="DEEAF6" w:themeFill="accent1" w:themeFillTint="33"/>
            <w:vAlign w:val="center"/>
          </w:tcPr>
          <w:p w14:paraId="2FBC732A" w14:textId="7A2741DE" w:rsidR="001B065D" w:rsidRPr="0008160D" w:rsidRDefault="005E6C53" w:rsidP="00AC7FC1">
            <w:pPr>
              <w:rPr>
                <w:b/>
                <w:sz w:val="20"/>
                <w:szCs w:val="20"/>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1B065D" w:rsidRPr="0008160D">
              <w:rPr>
                <w:rFonts w:eastAsia="Calibri"/>
                <w:b/>
                <w:sz w:val="20"/>
                <w:szCs w:val="20"/>
                <w:lang w:eastAsia="en-US"/>
              </w:rPr>
              <w:t>1.</w:t>
            </w:r>
          </w:p>
        </w:tc>
        <w:tc>
          <w:tcPr>
            <w:tcW w:w="3109" w:type="dxa"/>
            <w:shd w:val="clear" w:color="auto" w:fill="DEEAF6" w:themeFill="accent1" w:themeFillTint="33"/>
            <w:vAlign w:val="center"/>
          </w:tcPr>
          <w:p w14:paraId="2272DAA4" w14:textId="1816A5C4" w:rsidR="001B065D" w:rsidRPr="0008160D" w:rsidRDefault="00AC7FC1" w:rsidP="000C0A55">
            <w:pPr>
              <w:jc w:val="both"/>
              <w:rPr>
                <w:b/>
                <w:sz w:val="20"/>
                <w:szCs w:val="20"/>
              </w:rPr>
            </w:pPr>
            <w:r w:rsidRPr="0008160D">
              <w:rPr>
                <w:rFonts w:eastAsia="Calibri"/>
                <w:b/>
                <w:sz w:val="20"/>
                <w:szCs w:val="20"/>
                <w:lang w:eastAsia="en-US"/>
              </w:rPr>
              <w:t xml:space="preserve">Naziv </w:t>
            </w:r>
            <w:r w:rsidR="00566B40">
              <w:rPr>
                <w:rFonts w:eastAsia="Calibri"/>
                <w:b/>
                <w:sz w:val="20"/>
                <w:szCs w:val="20"/>
                <w:lang w:eastAsia="en-US"/>
              </w:rPr>
              <w:t xml:space="preserve">korisnika </w:t>
            </w:r>
            <w:r w:rsidR="00D67FA7" w:rsidRPr="0008160D">
              <w:rPr>
                <w:rFonts w:eastAsia="Calibri"/>
                <w:b/>
                <w:sz w:val="20"/>
                <w:szCs w:val="20"/>
                <w:lang w:eastAsia="en-US"/>
              </w:rPr>
              <w:t xml:space="preserve"> </w:t>
            </w:r>
            <w:r w:rsidR="00D67FA7" w:rsidRPr="0008160D">
              <w:rPr>
                <w:rFonts w:eastAsia="Calibri"/>
                <w:i/>
                <w:sz w:val="20"/>
                <w:szCs w:val="20"/>
                <w:lang w:eastAsia="en-US"/>
              </w:rPr>
              <w:t>(službeni naziv iz registra</w:t>
            </w:r>
            <w:r w:rsidR="001F593A" w:rsidRPr="0008160D">
              <w:rPr>
                <w:rFonts w:eastAsia="Calibri"/>
                <w:i/>
                <w:sz w:val="20"/>
                <w:szCs w:val="20"/>
                <w:lang w:eastAsia="en-US"/>
              </w:rPr>
              <w:t>, u slučaju trgovačkog društva</w:t>
            </w:r>
            <w:r w:rsidR="00DE49C3" w:rsidRPr="0008160D">
              <w:rPr>
                <w:rFonts w:eastAsia="Calibri"/>
                <w:i/>
                <w:sz w:val="20"/>
                <w:szCs w:val="20"/>
                <w:lang w:eastAsia="en-US"/>
              </w:rPr>
              <w:t xml:space="preserve"> upisati o</w:t>
            </w:r>
            <w:r w:rsidR="00C41A04" w:rsidRPr="0008160D">
              <w:rPr>
                <w:rFonts w:eastAsia="Calibri"/>
                <w:i/>
                <w:sz w:val="20"/>
                <w:szCs w:val="20"/>
                <w:lang w:eastAsia="en-US"/>
              </w:rPr>
              <w:t xml:space="preserve"> kojem je obliku riječ, npr. – </w:t>
            </w:r>
            <w:r w:rsidR="00DE49C3" w:rsidRPr="0008160D">
              <w:rPr>
                <w:rFonts w:eastAsia="Calibri"/>
                <w:i/>
                <w:sz w:val="20"/>
                <w:szCs w:val="20"/>
                <w:lang w:eastAsia="en-US"/>
              </w:rPr>
              <w:t>d.o.o.</w:t>
            </w:r>
            <w:r w:rsidR="00D67FA7" w:rsidRPr="0008160D">
              <w:rPr>
                <w:rFonts w:eastAsia="Calibri"/>
                <w:i/>
                <w:sz w:val="20"/>
                <w:szCs w:val="20"/>
                <w:lang w:eastAsia="en-US"/>
              </w:rPr>
              <w:t>)</w:t>
            </w:r>
            <w:r w:rsidRPr="0008160D">
              <w:rPr>
                <w:rFonts w:eastAsia="Calibri"/>
                <w:b/>
                <w:sz w:val="20"/>
                <w:szCs w:val="20"/>
                <w:lang w:eastAsia="en-US"/>
              </w:rPr>
              <w:t>:</w:t>
            </w:r>
          </w:p>
        </w:tc>
        <w:tc>
          <w:tcPr>
            <w:tcW w:w="5310" w:type="dxa"/>
            <w:gridSpan w:val="18"/>
            <w:shd w:val="clear" w:color="auto" w:fill="auto"/>
            <w:vAlign w:val="center"/>
          </w:tcPr>
          <w:p w14:paraId="32B1383E" w14:textId="5D579DFB" w:rsidR="001B065D" w:rsidRPr="0008160D" w:rsidRDefault="001B065D">
            <w:pPr>
              <w:rPr>
                <w:b/>
                <w:sz w:val="20"/>
                <w:szCs w:val="20"/>
              </w:rPr>
            </w:pPr>
          </w:p>
        </w:tc>
      </w:tr>
      <w:tr w:rsidR="0020590B" w:rsidRPr="0008160D" w14:paraId="485E378A" w14:textId="77777777" w:rsidTr="00831498">
        <w:trPr>
          <w:gridAfter w:val="1"/>
          <w:wAfter w:w="7" w:type="dxa"/>
          <w:trHeight w:val="340"/>
        </w:trPr>
        <w:tc>
          <w:tcPr>
            <w:tcW w:w="941" w:type="dxa"/>
            <w:shd w:val="clear" w:color="auto" w:fill="DEEAF6" w:themeFill="accent1" w:themeFillTint="33"/>
            <w:vAlign w:val="center"/>
          </w:tcPr>
          <w:p w14:paraId="68FEAF85" w14:textId="4F16E599"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1.2.</w:t>
            </w:r>
          </w:p>
        </w:tc>
        <w:tc>
          <w:tcPr>
            <w:tcW w:w="3109" w:type="dxa"/>
            <w:shd w:val="clear" w:color="auto" w:fill="DEEAF6" w:themeFill="accent1" w:themeFillTint="33"/>
            <w:vAlign w:val="center"/>
          </w:tcPr>
          <w:p w14:paraId="0DA082CC"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 xml:space="preserve">OIB </w:t>
            </w:r>
            <w:r w:rsidRPr="0008160D">
              <w:rPr>
                <w:rFonts w:eastAsia="Calibri"/>
                <w:i/>
                <w:sz w:val="20"/>
                <w:szCs w:val="20"/>
                <w:lang w:eastAsia="en-US"/>
              </w:rPr>
              <w:t>(osobni identifikacijski broj):</w:t>
            </w:r>
          </w:p>
        </w:tc>
        <w:tc>
          <w:tcPr>
            <w:tcW w:w="323" w:type="dxa"/>
            <w:shd w:val="clear" w:color="auto" w:fill="auto"/>
          </w:tcPr>
          <w:p w14:paraId="61C67ACA" w14:textId="758C147B" w:rsidR="0020590B" w:rsidRPr="0008160D" w:rsidRDefault="0020590B" w:rsidP="00DC7B0E">
            <w:pPr>
              <w:rPr>
                <w:b/>
                <w:sz w:val="20"/>
                <w:szCs w:val="20"/>
              </w:rPr>
            </w:pPr>
          </w:p>
        </w:tc>
        <w:tc>
          <w:tcPr>
            <w:tcW w:w="504" w:type="dxa"/>
            <w:shd w:val="clear" w:color="auto" w:fill="auto"/>
          </w:tcPr>
          <w:p w14:paraId="16617772" w14:textId="732F3834" w:rsidR="0020590B" w:rsidRPr="0008160D" w:rsidRDefault="0020590B">
            <w:pPr>
              <w:rPr>
                <w:b/>
                <w:sz w:val="20"/>
                <w:szCs w:val="20"/>
              </w:rPr>
            </w:pPr>
          </w:p>
        </w:tc>
        <w:tc>
          <w:tcPr>
            <w:tcW w:w="504" w:type="dxa"/>
            <w:shd w:val="clear" w:color="auto" w:fill="auto"/>
          </w:tcPr>
          <w:p w14:paraId="342FFEA5" w14:textId="1EE285AE" w:rsidR="0020590B" w:rsidRPr="0008160D" w:rsidRDefault="0020590B" w:rsidP="00DC7B0E">
            <w:pPr>
              <w:rPr>
                <w:b/>
                <w:sz w:val="20"/>
                <w:szCs w:val="20"/>
              </w:rPr>
            </w:pPr>
          </w:p>
        </w:tc>
        <w:tc>
          <w:tcPr>
            <w:tcW w:w="504" w:type="dxa"/>
            <w:gridSpan w:val="2"/>
            <w:shd w:val="clear" w:color="auto" w:fill="auto"/>
          </w:tcPr>
          <w:p w14:paraId="3048DC8E" w14:textId="1FE13CB4" w:rsidR="0020590B" w:rsidRPr="0008160D" w:rsidRDefault="0020590B" w:rsidP="00DC7B0E">
            <w:pPr>
              <w:rPr>
                <w:b/>
                <w:sz w:val="20"/>
                <w:szCs w:val="20"/>
              </w:rPr>
            </w:pPr>
          </w:p>
        </w:tc>
        <w:tc>
          <w:tcPr>
            <w:tcW w:w="504" w:type="dxa"/>
            <w:shd w:val="clear" w:color="auto" w:fill="auto"/>
          </w:tcPr>
          <w:p w14:paraId="7641FA8A" w14:textId="25D60DEE" w:rsidR="0020590B" w:rsidRPr="0008160D" w:rsidRDefault="0020590B" w:rsidP="00DC7B0E">
            <w:pPr>
              <w:rPr>
                <w:b/>
                <w:sz w:val="20"/>
                <w:szCs w:val="20"/>
              </w:rPr>
            </w:pPr>
          </w:p>
        </w:tc>
        <w:tc>
          <w:tcPr>
            <w:tcW w:w="504" w:type="dxa"/>
            <w:shd w:val="clear" w:color="auto" w:fill="auto"/>
          </w:tcPr>
          <w:p w14:paraId="5C3580DC" w14:textId="7E1FD25C" w:rsidR="0020590B" w:rsidRPr="0008160D" w:rsidRDefault="0020590B" w:rsidP="00DC7B0E">
            <w:pPr>
              <w:rPr>
                <w:b/>
                <w:sz w:val="20"/>
                <w:szCs w:val="20"/>
              </w:rPr>
            </w:pPr>
          </w:p>
        </w:tc>
        <w:tc>
          <w:tcPr>
            <w:tcW w:w="504" w:type="dxa"/>
            <w:gridSpan w:val="3"/>
            <w:shd w:val="clear" w:color="auto" w:fill="auto"/>
          </w:tcPr>
          <w:p w14:paraId="0B9D542A" w14:textId="19E1950D" w:rsidR="0020590B" w:rsidRPr="0008160D" w:rsidRDefault="0020590B" w:rsidP="00DC7B0E">
            <w:pPr>
              <w:rPr>
                <w:b/>
                <w:sz w:val="20"/>
                <w:szCs w:val="20"/>
              </w:rPr>
            </w:pPr>
          </w:p>
        </w:tc>
        <w:tc>
          <w:tcPr>
            <w:tcW w:w="504" w:type="dxa"/>
            <w:gridSpan w:val="2"/>
            <w:shd w:val="clear" w:color="auto" w:fill="auto"/>
          </w:tcPr>
          <w:p w14:paraId="2DB27360" w14:textId="300DBB92" w:rsidR="0020590B" w:rsidRPr="0008160D" w:rsidRDefault="0020590B" w:rsidP="00DC7B0E">
            <w:pPr>
              <w:rPr>
                <w:b/>
                <w:sz w:val="20"/>
                <w:szCs w:val="20"/>
              </w:rPr>
            </w:pPr>
          </w:p>
        </w:tc>
        <w:tc>
          <w:tcPr>
            <w:tcW w:w="504" w:type="dxa"/>
            <w:gridSpan w:val="2"/>
            <w:shd w:val="clear" w:color="auto" w:fill="auto"/>
          </w:tcPr>
          <w:p w14:paraId="3200F27B" w14:textId="2C616934" w:rsidR="0020590B" w:rsidRPr="0008160D" w:rsidRDefault="0020590B" w:rsidP="00DC7B0E">
            <w:pPr>
              <w:rPr>
                <w:b/>
                <w:sz w:val="20"/>
                <w:szCs w:val="20"/>
              </w:rPr>
            </w:pPr>
          </w:p>
        </w:tc>
        <w:tc>
          <w:tcPr>
            <w:tcW w:w="504" w:type="dxa"/>
            <w:gridSpan w:val="2"/>
            <w:shd w:val="clear" w:color="auto" w:fill="auto"/>
          </w:tcPr>
          <w:p w14:paraId="696332E5" w14:textId="40523253" w:rsidR="0020590B" w:rsidRPr="0008160D" w:rsidRDefault="0020590B" w:rsidP="00DC7B0E">
            <w:pPr>
              <w:rPr>
                <w:b/>
                <w:sz w:val="20"/>
                <w:szCs w:val="20"/>
              </w:rPr>
            </w:pPr>
          </w:p>
        </w:tc>
        <w:tc>
          <w:tcPr>
            <w:tcW w:w="451" w:type="dxa"/>
            <w:gridSpan w:val="2"/>
            <w:shd w:val="clear" w:color="auto" w:fill="auto"/>
          </w:tcPr>
          <w:p w14:paraId="1DA46FB5" w14:textId="6CACE821" w:rsidR="0020590B" w:rsidRPr="0008160D" w:rsidRDefault="0020590B" w:rsidP="00DC7B0E">
            <w:pPr>
              <w:rPr>
                <w:b/>
                <w:sz w:val="20"/>
                <w:szCs w:val="20"/>
              </w:rPr>
            </w:pPr>
          </w:p>
        </w:tc>
      </w:tr>
      <w:tr w:rsidR="001B392A" w:rsidRPr="0008160D" w14:paraId="6E6140CA" w14:textId="77777777" w:rsidTr="002919BF">
        <w:trPr>
          <w:gridAfter w:val="1"/>
          <w:wAfter w:w="7" w:type="dxa"/>
          <w:trHeight w:val="340"/>
        </w:trPr>
        <w:tc>
          <w:tcPr>
            <w:tcW w:w="941" w:type="dxa"/>
            <w:shd w:val="clear" w:color="auto" w:fill="DEEAF6" w:themeFill="accent1" w:themeFillTint="33"/>
            <w:vAlign w:val="center"/>
          </w:tcPr>
          <w:p w14:paraId="6AADF352" w14:textId="7771D17F" w:rsidR="001B392A" w:rsidRPr="0008160D" w:rsidRDefault="001B392A" w:rsidP="00DC7B0E">
            <w:pPr>
              <w:rPr>
                <w:rFonts w:eastAsia="Calibri"/>
                <w:b/>
                <w:sz w:val="20"/>
                <w:szCs w:val="20"/>
                <w:lang w:eastAsia="en-US"/>
              </w:rPr>
            </w:pPr>
            <w:r>
              <w:rPr>
                <w:rFonts w:eastAsia="Calibri"/>
                <w:b/>
                <w:sz w:val="20"/>
                <w:szCs w:val="20"/>
                <w:lang w:eastAsia="en-US"/>
              </w:rPr>
              <w:t xml:space="preserve">I. 1.3. </w:t>
            </w:r>
          </w:p>
        </w:tc>
        <w:tc>
          <w:tcPr>
            <w:tcW w:w="3109" w:type="dxa"/>
            <w:shd w:val="clear" w:color="auto" w:fill="DEEAF6" w:themeFill="accent1" w:themeFillTint="33"/>
            <w:vAlign w:val="center"/>
          </w:tcPr>
          <w:p w14:paraId="2E5C75DE" w14:textId="6B9B8F4B" w:rsidR="001B392A" w:rsidRPr="0008160D" w:rsidRDefault="001B392A" w:rsidP="000C0A55">
            <w:pPr>
              <w:jc w:val="both"/>
              <w:rPr>
                <w:rFonts w:eastAsia="Calibri"/>
                <w:b/>
                <w:sz w:val="20"/>
                <w:szCs w:val="20"/>
                <w:lang w:eastAsia="en-US"/>
              </w:rPr>
            </w:pPr>
            <w:r>
              <w:rPr>
                <w:rFonts w:eastAsia="Calibri"/>
                <w:b/>
                <w:sz w:val="20"/>
                <w:szCs w:val="20"/>
                <w:lang w:eastAsia="en-US"/>
              </w:rPr>
              <w:t>Dan/mjesec/godina osnivanja:</w:t>
            </w:r>
          </w:p>
        </w:tc>
        <w:tc>
          <w:tcPr>
            <w:tcW w:w="5310" w:type="dxa"/>
            <w:gridSpan w:val="18"/>
            <w:shd w:val="clear" w:color="auto" w:fill="auto"/>
          </w:tcPr>
          <w:p w14:paraId="027C1C95" w14:textId="77777777" w:rsidR="001B392A" w:rsidRPr="0008160D" w:rsidRDefault="001B392A" w:rsidP="00DC7B0E">
            <w:pPr>
              <w:rPr>
                <w:b/>
                <w:sz w:val="20"/>
                <w:szCs w:val="20"/>
              </w:rPr>
            </w:pPr>
          </w:p>
        </w:tc>
      </w:tr>
      <w:tr w:rsidR="0020590B" w:rsidRPr="0008160D" w14:paraId="7E95981A" w14:textId="77777777" w:rsidTr="00831498">
        <w:trPr>
          <w:gridAfter w:val="1"/>
          <w:wAfter w:w="7" w:type="dxa"/>
          <w:trHeight w:val="340"/>
        </w:trPr>
        <w:tc>
          <w:tcPr>
            <w:tcW w:w="941" w:type="dxa"/>
            <w:shd w:val="clear" w:color="auto" w:fill="DEEAF6" w:themeFill="accent1" w:themeFillTint="33"/>
            <w:vAlign w:val="center"/>
          </w:tcPr>
          <w:p w14:paraId="6185793B" w14:textId="59947A32"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4</w:t>
            </w:r>
            <w:r w:rsidRPr="0008160D">
              <w:rPr>
                <w:rFonts w:eastAsia="Calibri"/>
                <w:b/>
                <w:sz w:val="20"/>
                <w:szCs w:val="20"/>
                <w:lang w:eastAsia="en-US"/>
              </w:rPr>
              <w:t>.</w:t>
            </w:r>
          </w:p>
        </w:tc>
        <w:tc>
          <w:tcPr>
            <w:tcW w:w="3109" w:type="dxa"/>
            <w:shd w:val="clear" w:color="auto" w:fill="DEEAF6" w:themeFill="accent1" w:themeFillTint="33"/>
            <w:vAlign w:val="center"/>
          </w:tcPr>
          <w:p w14:paraId="5888ACF1"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 xml:space="preserve">Adresa </w:t>
            </w:r>
            <w:r w:rsidRPr="0008160D">
              <w:rPr>
                <w:rFonts w:eastAsia="Calibri"/>
                <w:i/>
                <w:sz w:val="20"/>
                <w:szCs w:val="20"/>
                <w:lang w:eastAsia="en-US"/>
              </w:rPr>
              <w:t>(ulica i broj)</w:t>
            </w:r>
            <w:r w:rsidRPr="0008160D">
              <w:rPr>
                <w:rFonts w:eastAsia="Calibri"/>
                <w:b/>
                <w:sz w:val="20"/>
                <w:szCs w:val="20"/>
                <w:lang w:eastAsia="en-US"/>
              </w:rPr>
              <w:t xml:space="preserve">: </w:t>
            </w:r>
          </w:p>
        </w:tc>
        <w:tc>
          <w:tcPr>
            <w:tcW w:w="5310" w:type="dxa"/>
            <w:gridSpan w:val="18"/>
            <w:shd w:val="clear" w:color="auto" w:fill="auto"/>
          </w:tcPr>
          <w:p w14:paraId="0E5F7198" w14:textId="19FA9A9D" w:rsidR="0020590B" w:rsidRPr="0008160D" w:rsidRDefault="0020590B" w:rsidP="00837F54">
            <w:pPr>
              <w:rPr>
                <w:b/>
                <w:sz w:val="20"/>
                <w:szCs w:val="20"/>
              </w:rPr>
            </w:pPr>
          </w:p>
        </w:tc>
      </w:tr>
      <w:tr w:rsidR="0020590B" w:rsidRPr="0008160D" w14:paraId="79F0DFA0" w14:textId="77777777" w:rsidTr="00831498">
        <w:trPr>
          <w:gridAfter w:val="1"/>
          <w:wAfter w:w="7" w:type="dxa"/>
          <w:trHeight w:val="340"/>
        </w:trPr>
        <w:tc>
          <w:tcPr>
            <w:tcW w:w="941" w:type="dxa"/>
            <w:shd w:val="clear" w:color="auto" w:fill="DEEAF6" w:themeFill="accent1" w:themeFillTint="33"/>
            <w:vAlign w:val="center"/>
          </w:tcPr>
          <w:p w14:paraId="4BF90D03" w14:textId="3020B9AA"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5</w:t>
            </w:r>
            <w:r w:rsidRPr="0008160D">
              <w:rPr>
                <w:rFonts w:eastAsia="Calibri"/>
                <w:b/>
                <w:sz w:val="20"/>
                <w:szCs w:val="20"/>
                <w:lang w:eastAsia="en-US"/>
              </w:rPr>
              <w:t>.</w:t>
            </w:r>
          </w:p>
        </w:tc>
        <w:tc>
          <w:tcPr>
            <w:tcW w:w="3109" w:type="dxa"/>
            <w:shd w:val="clear" w:color="auto" w:fill="DEEAF6" w:themeFill="accent1" w:themeFillTint="33"/>
            <w:vAlign w:val="center"/>
          </w:tcPr>
          <w:p w14:paraId="2C7517C3"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Naselje i poštanski broj:</w:t>
            </w:r>
          </w:p>
        </w:tc>
        <w:tc>
          <w:tcPr>
            <w:tcW w:w="2937" w:type="dxa"/>
            <w:gridSpan w:val="8"/>
            <w:shd w:val="clear" w:color="auto" w:fill="auto"/>
          </w:tcPr>
          <w:p w14:paraId="231D6E5B" w14:textId="3CB90147" w:rsidR="0020590B" w:rsidRPr="0008160D" w:rsidRDefault="0020590B" w:rsidP="00837F54">
            <w:pPr>
              <w:rPr>
                <w:b/>
                <w:sz w:val="20"/>
                <w:szCs w:val="20"/>
              </w:rPr>
            </w:pPr>
          </w:p>
        </w:tc>
        <w:tc>
          <w:tcPr>
            <w:tcW w:w="485" w:type="dxa"/>
            <w:gridSpan w:val="3"/>
            <w:shd w:val="clear" w:color="auto" w:fill="auto"/>
          </w:tcPr>
          <w:p w14:paraId="3B1F5CB8" w14:textId="24506ED7" w:rsidR="0020590B" w:rsidRPr="0008160D" w:rsidRDefault="0020590B" w:rsidP="00DC7B0E">
            <w:pPr>
              <w:rPr>
                <w:b/>
                <w:sz w:val="20"/>
                <w:szCs w:val="20"/>
              </w:rPr>
            </w:pPr>
          </w:p>
        </w:tc>
        <w:tc>
          <w:tcPr>
            <w:tcW w:w="485" w:type="dxa"/>
            <w:gridSpan w:val="2"/>
            <w:shd w:val="clear" w:color="auto" w:fill="auto"/>
          </w:tcPr>
          <w:p w14:paraId="3D34D982" w14:textId="69956BAB" w:rsidR="0020590B" w:rsidRPr="0008160D" w:rsidRDefault="0020590B" w:rsidP="00DC7B0E">
            <w:pPr>
              <w:rPr>
                <w:b/>
                <w:sz w:val="20"/>
                <w:szCs w:val="20"/>
              </w:rPr>
            </w:pPr>
          </w:p>
        </w:tc>
        <w:tc>
          <w:tcPr>
            <w:tcW w:w="486" w:type="dxa"/>
            <w:gridSpan w:val="2"/>
            <w:shd w:val="clear" w:color="auto" w:fill="auto"/>
          </w:tcPr>
          <w:p w14:paraId="2F8921D3" w14:textId="0A9DFA3B" w:rsidR="0020590B" w:rsidRPr="0008160D" w:rsidRDefault="0020590B" w:rsidP="00DC7B0E">
            <w:pPr>
              <w:rPr>
                <w:b/>
                <w:sz w:val="20"/>
                <w:szCs w:val="20"/>
              </w:rPr>
            </w:pPr>
          </w:p>
        </w:tc>
        <w:tc>
          <w:tcPr>
            <w:tcW w:w="485" w:type="dxa"/>
            <w:gridSpan w:val="2"/>
            <w:shd w:val="clear" w:color="auto" w:fill="auto"/>
          </w:tcPr>
          <w:p w14:paraId="3AE36E13" w14:textId="26FE7367" w:rsidR="0020590B" w:rsidRPr="0008160D" w:rsidRDefault="0020590B" w:rsidP="00DC7B0E">
            <w:pPr>
              <w:rPr>
                <w:b/>
                <w:sz w:val="20"/>
                <w:szCs w:val="20"/>
              </w:rPr>
            </w:pPr>
          </w:p>
        </w:tc>
        <w:tc>
          <w:tcPr>
            <w:tcW w:w="432" w:type="dxa"/>
            <w:shd w:val="clear" w:color="auto" w:fill="auto"/>
          </w:tcPr>
          <w:p w14:paraId="4202A140" w14:textId="3E0A2A1D" w:rsidR="0020590B" w:rsidRPr="0008160D" w:rsidRDefault="0020590B" w:rsidP="00DC7B0E">
            <w:pPr>
              <w:rPr>
                <w:b/>
                <w:sz w:val="20"/>
                <w:szCs w:val="20"/>
              </w:rPr>
            </w:pPr>
          </w:p>
        </w:tc>
      </w:tr>
      <w:tr w:rsidR="0020590B" w:rsidRPr="0008160D" w14:paraId="0335FC27" w14:textId="77777777" w:rsidTr="00831498">
        <w:trPr>
          <w:gridAfter w:val="1"/>
          <w:wAfter w:w="7" w:type="dxa"/>
          <w:trHeight w:val="340"/>
        </w:trPr>
        <w:tc>
          <w:tcPr>
            <w:tcW w:w="941" w:type="dxa"/>
            <w:shd w:val="clear" w:color="auto" w:fill="DEEAF6" w:themeFill="accent1" w:themeFillTint="33"/>
            <w:vAlign w:val="center"/>
          </w:tcPr>
          <w:p w14:paraId="28BFF2FD" w14:textId="727F7F01"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6</w:t>
            </w:r>
            <w:r w:rsidRPr="0008160D">
              <w:rPr>
                <w:rFonts w:eastAsia="Calibri"/>
                <w:b/>
                <w:sz w:val="20"/>
                <w:szCs w:val="20"/>
                <w:lang w:eastAsia="en-US"/>
              </w:rPr>
              <w:t>.</w:t>
            </w:r>
          </w:p>
        </w:tc>
        <w:tc>
          <w:tcPr>
            <w:tcW w:w="3109" w:type="dxa"/>
            <w:shd w:val="clear" w:color="auto" w:fill="DEEAF6" w:themeFill="accent1" w:themeFillTint="33"/>
            <w:vAlign w:val="center"/>
          </w:tcPr>
          <w:p w14:paraId="66D9A31B"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Grad/Općina:</w:t>
            </w:r>
          </w:p>
        </w:tc>
        <w:tc>
          <w:tcPr>
            <w:tcW w:w="5310" w:type="dxa"/>
            <w:gridSpan w:val="18"/>
            <w:shd w:val="clear" w:color="auto" w:fill="auto"/>
          </w:tcPr>
          <w:p w14:paraId="465342C9" w14:textId="2072CC19" w:rsidR="0020590B" w:rsidRPr="0008160D" w:rsidRDefault="0020590B" w:rsidP="00837F54">
            <w:pPr>
              <w:rPr>
                <w:b/>
                <w:sz w:val="20"/>
                <w:szCs w:val="20"/>
              </w:rPr>
            </w:pPr>
          </w:p>
        </w:tc>
      </w:tr>
      <w:tr w:rsidR="0020590B" w:rsidRPr="0008160D" w14:paraId="16F0E25D" w14:textId="77777777" w:rsidTr="00831498">
        <w:trPr>
          <w:gridAfter w:val="1"/>
          <w:wAfter w:w="7" w:type="dxa"/>
          <w:trHeight w:val="340"/>
        </w:trPr>
        <w:tc>
          <w:tcPr>
            <w:tcW w:w="941" w:type="dxa"/>
            <w:shd w:val="clear" w:color="auto" w:fill="DEEAF6" w:themeFill="accent1" w:themeFillTint="33"/>
            <w:vAlign w:val="center"/>
          </w:tcPr>
          <w:p w14:paraId="4917238F" w14:textId="203837CF"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7</w:t>
            </w:r>
            <w:r w:rsidRPr="0008160D">
              <w:rPr>
                <w:rFonts w:eastAsia="Calibri"/>
                <w:b/>
                <w:sz w:val="20"/>
                <w:szCs w:val="20"/>
                <w:lang w:eastAsia="en-US"/>
              </w:rPr>
              <w:t>.</w:t>
            </w:r>
          </w:p>
        </w:tc>
        <w:tc>
          <w:tcPr>
            <w:tcW w:w="3109" w:type="dxa"/>
            <w:shd w:val="clear" w:color="auto" w:fill="DEEAF6" w:themeFill="accent1" w:themeFillTint="33"/>
            <w:vAlign w:val="center"/>
          </w:tcPr>
          <w:p w14:paraId="17BBF20E"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Županija:</w:t>
            </w:r>
          </w:p>
        </w:tc>
        <w:tc>
          <w:tcPr>
            <w:tcW w:w="5310" w:type="dxa"/>
            <w:gridSpan w:val="18"/>
            <w:shd w:val="clear" w:color="auto" w:fill="auto"/>
          </w:tcPr>
          <w:p w14:paraId="2041CA0C" w14:textId="6F0CA39C" w:rsidR="0020590B" w:rsidRPr="0008160D" w:rsidRDefault="0020590B" w:rsidP="00837F54">
            <w:pPr>
              <w:rPr>
                <w:b/>
                <w:sz w:val="20"/>
                <w:szCs w:val="20"/>
              </w:rPr>
            </w:pPr>
          </w:p>
        </w:tc>
      </w:tr>
      <w:tr w:rsidR="0020590B" w:rsidRPr="0008160D" w14:paraId="29FFABFE" w14:textId="77777777" w:rsidTr="00831498">
        <w:trPr>
          <w:gridAfter w:val="1"/>
          <w:wAfter w:w="7" w:type="dxa"/>
          <w:trHeight w:val="340"/>
        </w:trPr>
        <w:tc>
          <w:tcPr>
            <w:tcW w:w="941" w:type="dxa"/>
            <w:shd w:val="clear" w:color="auto" w:fill="DEEAF6" w:themeFill="accent1" w:themeFillTint="33"/>
            <w:vAlign w:val="center"/>
          </w:tcPr>
          <w:p w14:paraId="3228BF83" w14:textId="27C1D026"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8</w:t>
            </w:r>
            <w:r w:rsidRPr="0008160D">
              <w:rPr>
                <w:rFonts w:eastAsia="Calibri"/>
                <w:b/>
                <w:sz w:val="20"/>
                <w:szCs w:val="20"/>
                <w:lang w:eastAsia="en-US"/>
              </w:rPr>
              <w:t>.</w:t>
            </w:r>
          </w:p>
        </w:tc>
        <w:tc>
          <w:tcPr>
            <w:tcW w:w="3109" w:type="dxa"/>
            <w:shd w:val="clear" w:color="auto" w:fill="DEEAF6" w:themeFill="accent1" w:themeFillTint="33"/>
            <w:vAlign w:val="center"/>
          </w:tcPr>
          <w:p w14:paraId="6047C121"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Telefon</w:t>
            </w:r>
            <w:r w:rsidRPr="0008160D">
              <w:rPr>
                <w:rFonts w:eastAsia="Calibri"/>
                <w:sz w:val="20"/>
                <w:szCs w:val="20"/>
                <w:lang w:eastAsia="en-US"/>
              </w:rPr>
              <w:t>:</w:t>
            </w:r>
          </w:p>
        </w:tc>
        <w:tc>
          <w:tcPr>
            <w:tcW w:w="5310" w:type="dxa"/>
            <w:gridSpan w:val="18"/>
            <w:shd w:val="clear" w:color="auto" w:fill="auto"/>
          </w:tcPr>
          <w:p w14:paraId="3BC90633" w14:textId="52ED9148" w:rsidR="0020590B" w:rsidRPr="0008160D" w:rsidRDefault="0020590B" w:rsidP="00837F54">
            <w:pPr>
              <w:rPr>
                <w:b/>
                <w:sz w:val="20"/>
                <w:szCs w:val="20"/>
              </w:rPr>
            </w:pPr>
          </w:p>
        </w:tc>
      </w:tr>
      <w:tr w:rsidR="0020590B" w:rsidRPr="0008160D" w14:paraId="3205A499" w14:textId="77777777" w:rsidTr="00831498">
        <w:trPr>
          <w:gridAfter w:val="1"/>
          <w:wAfter w:w="7" w:type="dxa"/>
          <w:trHeight w:val="340"/>
        </w:trPr>
        <w:tc>
          <w:tcPr>
            <w:tcW w:w="941" w:type="dxa"/>
            <w:shd w:val="clear" w:color="auto" w:fill="DEEAF6" w:themeFill="accent1" w:themeFillTint="33"/>
            <w:vAlign w:val="center"/>
          </w:tcPr>
          <w:p w14:paraId="50760477" w14:textId="515B1460"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9</w:t>
            </w:r>
            <w:r w:rsidRPr="0008160D">
              <w:rPr>
                <w:rFonts w:eastAsia="Calibri"/>
                <w:b/>
                <w:sz w:val="20"/>
                <w:szCs w:val="20"/>
                <w:lang w:eastAsia="en-US"/>
              </w:rPr>
              <w:t>.</w:t>
            </w:r>
          </w:p>
        </w:tc>
        <w:tc>
          <w:tcPr>
            <w:tcW w:w="3109" w:type="dxa"/>
            <w:shd w:val="clear" w:color="auto" w:fill="DEEAF6" w:themeFill="accent1" w:themeFillTint="33"/>
            <w:vAlign w:val="center"/>
          </w:tcPr>
          <w:p w14:paraId="5A963739"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 xml:space="preserve">Telefaks </w:t>
            </w:r>
            <w:r w:rsidRPr="0008160D">
              <w:rPr>
                <w:rFonts w:eastAsia="Calibri"/>
                <w:i/>
                <w:sz w:val="20"/>
                <w:szCs w:val="20"/>
                <w:lang w:eastAsia="en-US"/>
              </w:rPr>
              <w:t>(ako je primjenjivo</w:t>
            </w:r>
            <w:r w:rsidRPr="0008160D">
              <w:rPr>
                <w:rFonts w:eastAsia="Calibri"/>
                <w:b/>
                <w:i/>
                <w:sz w:val="20"/>
                <w:szCs w:val="20"/>
                <w:lang w:eastAsia="en-US"/>
              </w:rPr>
              <w:t>):</w:t>
            </w:r>
          </w:p>
        </w:tc>
        <w:tc>
          <w:tcPr>
            <w:tcW w:w="5310" w:type="dxa"/>
            <w:gridSpan w:val="18"/>
            <w:shd w:val="clear" w:color="auto" w:fill="FFFFFF" w:themeFill="background1"/>
          </w:tcPr>
          <w:p w14:paraId="4FD1786C" w14:textId="7EEB4980" w:rsidR="0020590B" w:rsidRPr="0008160D" w:rsidRDefault="0020590B" w:rsidP="00837F54">
            <w:pPr>
              <w:rPr>
                <w:b/>
                <w:sz w:val="20"/>
                <w:szCs w:val="20"/>
              </w:rPr>
            </w:pPr>
          </w:p>
        </w:tc>
      </w:tr>
      <w:tr w:rsidR="0020590B" w:rsidRPr="0008160D" w14:paraId="6622FE8D" w14:textId="77777777" w:rsidTr="00831498">
        <w:trPr>
          <w:gridAfter w:val="1"/>
          <w:wAfter w:w="7" w:type="dxa"/>
          <w:trHeight w:val="340"/>
        </w:trPr>
        <w:tc>
          <w:tcPr>
            <w:tcW w:w="941" w:type="dxa"/>
            <w:shd w:val="clear" w:color="auto" w:fill="DEEAF6" w:themeFill="accent1" w:themeFillTint="33"/>
            <w:vAlign w:val="center"/>
          </w:tcPr>
          <w:p w14:paraId="1D884180" w14:textId="2E298729"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10</w:t>
            </w:r>
            <w:r w:rsidRPr="0008160D">
              <w:rPr>
                <w:rFonts w:eastAsia="Calibri"/>
                <w:b/>
                <w:sz w:val="20"/>
                <w:szCs w:val="20"/>
                <w:lang w:eastAsia="en-US"/>
              </w:rPr>
              <w:t>.</w:t>
            </w:r>
          </w:p>
        </w:tc>
        <w:tc>
          <w:tcPr>
            <w:tcW w:w="3109" w:type="dxa"/>
            <w:shd w:val="clear" w:color="auto" w:fill="DEEAF6" w:themeFill="accent1" w:themeFillTint="33"/>
            <w:vAlign w:val="center"/>
          </w:tcPr>
          <w:p w14:paraId="0F457CA8"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Mobitel:</w:t>
            </w:r>
          </w:p>
        </w:tc>
        <w:tc>
          <w:tcPr>
            <w:tcW w:w="5310" w:type="dxa"/>
            <w:gridSpan w:val="18"/>
            <w:shd w:val="clear" w:color="auto" w:fill="FFFFFF" w:themeFill="background1"/>
          </w:tcPr>
          <w:p w14:paraId="77CBF280" w14:textId="236FA53E" w:rsidR="0020590B" w:rsidRPr="0008160D" w:rsidRDefault="0020590B" w:rsidP="00837F54">
            <w:pPr>
              <w:rPr>
                <w:b/>
                <w:sz w:val="20"/>
                <w:szCs w:val="20"/>
              </w:rPr>
            </w:pPr>
          </w:p>
        </w:tc>
      </w:tr>
      <w:tr w:rsidR="0020590B" w:rsidRPr="0008160D" w14:paraId="6FBEEA46" w14:textId="77777777" w:rsidTr="00831498">
        <w:trPr>
          <w:gridAfter w:val="1"/>
          <w:wAfter w:w="7" w:type="dxa"/>
          <w:trHeight w:val="340"/>
        </w:trPr>
        <w:tc>
          <w:tcPr>
            <w:tcW w:w="941" w:type="dxa"/>
            <w:shd w:val="clear" w:color="auto" w:fill="DEEAF6" w:themeFill="accent1" w:themeFillTint="33"/>
            <w:vAlign w:val="center"/>
          </w:tcPr>
          <w:p w14:paraId="678C5058" w14:textId="0A32F309"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1.1</w:t>
            </w:r>
            <w:r w:rsidR="008D4AF7">
              <w:rPr>
                <w:rFonts w:eastAsia="Calibri"/>
                <w:b/>
                <w:sz w:val="20"/>
                <w:szCs w:val="20"/>
                <w:lang w:eastAsia="en-US"/>
              </w:rPr>
              <w:t>1</w:t>
            </w:r>
            <w:r w:rsidRPr="0008160D">
              <w:rPr>
                <w:rFonts w:eastAsia="Calibri"/>
                <w:b/>
                <w:sz w:val="20"/>
                <w:szCs w:val="20"/>
                <w:lang w:eastAsia="en-US"/>
              </w:rPr>
              <w:t>.</w:t>
            </w:r>
          </w:p>
        </w:tc>
        <w:tc>
          <w:tcPr>
            <w:tcW w:w="3109" w:type="dxa"/>
            <w:shd w:val="clear" w:color="auto" w:fill="DEEAF6" w:themeFill="accent1" w:themeFillTint="33"/>
            <w:vAlign w:val="center"/>
          </w:tcPr>
          <w:p w14:paraId="0CF33A1B"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 xml:space="preserve">Adresa e-pošte </w:t>
            </w:r>
            <w:r w:rsidRPr="0008160D">
              <w:rPr>
                <w:rFonts w:eastAsia="Calibri"/>
                <w:i/>
                <w:sz w:val="20"/>
                <w:szCs w:val="20"/>
                <w:lang w:eastAsia="en-US"/>
              </w:rPr>
              <w:t>(ako je primjenjivo)</w:t>
            </w:r>
            <w:r w:rsidRPr="0008160D">
              <w:rPr>
                <w:rFonts w:eastAsia="Calibri"/>
                <w:b/>
                <w:sz w:val="20"/>
                <w:szCs w:val="20"/>
                <w:lang w:eastAsia="en-US"/>
              </w:rPr>
              <w:t>:</w:t>
            </w:r>
          </w:p>
        </w:tc>
        <w:tc>
          <w:tcPr>
            <w:tcW w:w="5310" w:type="dxa"/>
            <w:gridSpan w:val="18"/>
            <w:shd w:val="clear" w:color="auto" w:fill="FFFFFF" w:themeFill="background1"/>
          </w:tcPr>
          <w:p w14:paraId="6A08D421" w14:textId="0D230B2D" w:rsidR="0020590B" w:rsidRPr="0008160D" w:rsidRDefault="0020590B" w:rsidP="00837F54">
            <w:pPr>
              <w:rPr>
                <w:b/>
                <w:sz w:val="20"/>
                <w:szCs w:val="20"/>
              </w:rPr>
            </w:pPr>
          </w:p>
        </w:tc>
      </w:tr>
      <w:tr w:rsidR="009221D8" w:rsidRPr="0008160D" w14:paraId="76356F56" w14:textId="77777777" w:rsidTr="00831498">
        <w:trPr>
          <w:gridAfter w:val="1"/>
          <w:wAfter w:w="7" w:type="dxa"/>
          <w:trHeight w:val="340"/>
        </w:trPr>
        <w:tc>
          <w:tcPr>
            <w:tcW w:w="941" w:type="dxa"/>
            <w:shd w:val="clear" w:color="auto" w:fill="DEEAF6" w:themeFill="accent1" w:themeFillTint="33"/>
            <w:vAlign w:val="center"/>
          </w:tcPr>
          <w:p w14:paraId="619ABB81" w14:textId="5FA24A27" w:rsidR="009221D8" w:rsidRPr="0008160D" w:rsidRDefault="009D5F64" w:rsidP="00806A59">
            <w:pPr>
              <w:rPr>
                <w:rFonts w:eastAsia="Calibri"/>
                <w:sz w:val="20"/>
                <w:szCs w:val="20"/>
                <w:lang w:eastAsia="en-US"/>
              </w:rPr>
            </w:pPr>
            <w:r w:rsidRPr="0008160D">
              <w:rPr>
                <w:rFonts w:eastAsia="Calibri"/>
                <w:b/>
                <w:sz w:val="20"/>
                <w:szCs w:val="20"/>
                <w:lang w:eastAsia="en-US"/>
              </w:rPr>
              <w:t>I. 1.1</w:t>
            </w:r>
            <w:r w:rsidR="008D4AF7">
              <w:rPr>
                <w:rFonts w:eastAsia="Calibri"/>
                <w:b/>
                <w:sz w:val="20"/>
                <w:szCs w:val="20"/>
                <w:lang w:eastAsia="en-US"/>
              </w:rPr>
              <w:t>2</w:t>
            </w:r>
            <w:r w:rsidRPr="0008160D">
              <w:rPr>
                <w:rFonts w:eastAsia="Calibri"/>
                <w:b/>
                <w:sz w:val="20"/>
                <w:szCs w:val="20"/>
                <w:lang w:eastAsia="en-US"/>
              </w:rPr>
              <w:t>.</w:t>
            </w:r>
          </w:p>
        </w:tc>
        <w:tc>
          <w:tcPr>
            <w:tcW w:w="3109" w:type="dxa"/>
            <w:shd w:val="clear" w:color="auto" w:fill="DEEAF6" w:themeFill="accent1" w:themeFillTint="33"/>
            <w:vAlign w:val="center"/>
          </w:tcPr>
          <w:p w14:paraId="08183648" w14:textId="77777777" w:rsidR="009221D8" w:rsidRPr="0008160D" w:rsidRDefault="009221D8" w:rsidP="00806A59">
            <w:pPr>
              <w:rPr>
                <w:rFonts w:eastAsia="Calibri"/>
                <w:b/>
                <w:sz w:val="20"/>
                <w:szCs w:val="20"/>
                <w:lang w:eastAsia="en-US"/>
              </w:rPr>
            </w:pPr>
            <w:r w:rsidRPr="0008160D">
              <w:rPr>
                <w:rFonts w:eastAsia="Calibri"/>
                <w:b/>
                <w:sz w:val="20"/>
                <w:szCs w:val="20"/>
                <w:lang w:eastAsia="en-US"/>
              </w:rPr>
              <w:t xml:space="preserve">MIBPG </w:t>
            </w:r>
            <w:r w:rsidRPr="0008160D">
              <w:rPr>
                <w:rFonts w:eastAsia="Calibri"/>
                <w:i/>
                <w:sz w:val="20"/>
                <w:szCs w:val="20"/>
                <w:lang w:eastAsia="en-US"/>
              </w:rPr>
              <w:t>(matični identifikacijski broj poljoprivrednog gospodarstva)</w:t>
            </w:r>
            <w:r w:rsidRPr="0008160D">
              <w:rPr>
                <w:rFonts w:eastAsia="Calibri"/>
                <w:sz w:val="20"/>
                <w:szCs w:val="20"/>
                <w:lang w:eastAsia="en-US"/>
              </w:rPr>
              <w:t>:</w:t>
            </w:r>
          </w:p>
        </w:tc>
        <w:tc>
          <w:tcPr>
            <w:tcW w:w="5310" w:type="dxa"/>
            <w:gridSpan w:val="18"/>
            <w:shd w:val="clear" w:color="auto" w:fill="FFFFFF" w:themeFill="background1"/>
          </w:tcPr>
          <w:p w14:paraId="23E729A5" w14:textId="3175C535" w:rsidR="009221D8" w:rsidRPr="0008160D" w:rsidRDefault="009221D8" w:rsidP="00837F54">
            <w:pPr>
              <w:rPr>
                <w:b/>
                <w:sz w:val="20"/>
                <w:szCs w:val="20"/>
              </w:rPr>
            </w:pPr>
          </w:p>
        </w:tc>
      </w:tr>
      <w:tr w:rsidR="009221D8" w:rsidRPr="0008160D" w14:paraId="6C4A6F44" w14:textId="77777777" w:rsidTr="00831498">
        <w:trPr>
          <w:gridAfter w:val="1"/>
          <w:wAfter w:w="7" w:type="dxa"/>
          <w:trHeight w:val="340"/>
        </w:trPr>
        <w:tc>
          <w:tcPr>
            <w:tcW w:w="941" w:type="dxa"/>
            <w:shd w:val="clear" w:color="auto" w:fill="DEEAF6" w:themeFill="accent1" w:themeFillTint="33"/>
            <w:vAlign w:val="center"/>
          </w:tcPr>
          <w:p w14:paraId="6A0FF708" w14:textId="238AEDBE" w:rsidR="009221D8" w:rsidRPr="0008160D" w:rsidRDefault="00E2714D" w:rsidP="00806A59">
            <w:pPr>
              <w:rPr>
                <w:rFonts w:eastAsia="Calibri"/>
                <w:sz w:val="20"/>
                <w:szCs w:val="20"/>
                <w:lang w:eastAsia="en-US"/>
              </w:rPr>
            </w:pPr>
            <w:r>
              <w:rPr>
                <w:rFonts w:eastAsia="Calibri"/>
                <w:b/>
                <w:sz w:val="20"/>
                <w:szCs w:val="20"/>
                <w:lang w:eastAsia="en-US"/>
              </w:rPr>
              <w:t>I. 1.13</w:t>
            </w:r>
            <w:r w:rsidR="009D5F64" w:rsidRPr="0008160D">
              <w:rPr>
                <w:rFonts w:eastAsia="Calibri"/>
                <w:b/>
                <w:sz w:val="20"/>
                <w:szCs w:val="20"/>
                <w:lang w:eastAsia="en-US"/>
              </w:rPr>
              <w:t>.</w:t>
            </w:r>
          </w:p>
        </w:tc>
        <w:tc>
          <w:tcPr>
            <w:tcW w:w="3109" w:type="dxa"/>
            <w:shd w:val="clear" w:color="auto" w:fill="DEEAF6" w:themeFill="accent1" w:themeFillTint="33"/>
            <w:vAlign w:val="center"/>
          </w:tcPr>
          <w:p w14:paraId="0184D529" w14:textId="77777777" w:rsidR="009221D8" w:rsidRPr="0008160D" w:rsidRDefault="009221D8" w:rsidP="00806A59">
            <w:pPr>
              <w:rPr>
                <w:rFonts w:eastAsia="Calibri"/>
                <w:b/>
                <w:sz w:val="20"/>
                <w:szCs w:val="20"/>
                <w:lang w:eastAsia="en-US"/>
              </w:rPr>
            </w:pPr>
            <w:r w:rsidRPr="0008160D">
              <w:rPr>
                <w:rFonts w:eastAsia="Calibri"/>
                <w:b/>
                <w:sz w:val="20"/>
                <w:szCs w:val="20"/>
                <w:lang w:eastAsia="en-US"/>
              </w:rPr>
              <w:t xml:space="preserve">Ekonomska veličina poljoprivrednog gospodarstva </w:t>
            </w:r>
            <w:r w:rsidRPr="0008160D">
              <w:rPr>
                <w:rFonts w:eastAsia="Calibri"/>
                <w:i/>
                <w:sz w:val="20"/>
                <w:szCs w:val="20"/>
                <w:lang w:eastAsia="en-US"/>
              </w:rPr>
              <w:t>(Izračun SO)</w:t>
            </w:r>
          </w:p>
        </w:tc>
        <w:tc>
          <w:tcPr>
            <w:tcW w:w="5310" w:type="dxa"/>
            <w:gridSpan w:val="18"/>
            <w:shd w:val="clear" w:color="auto" w:fill="FFFFFF" w:themeFill="background1"/>
            <w:vAlign w:val="center"/>
          </w:tcPr>
          <w:p w14:paraId="5FF244E8" w14:textId="77777777" w:rsidR="009221D8" w:rsidRPr="0008160D" w:rsidRDefault="009221D8" w:rsidP="00806A59">
            <w:pPr>
              <w:rPr>
                <w:b/>
                <w:sz w:val="20"/>
                <w:szCs w:val="20"/>
              </w:rPr>
            </w:pPr>
            <w:r w:rsidRPr="0008160D">
              <w:rPr>
                <w:b/>
                <w:sz w:val="20"/>
                <w:szCs w:val="20"/>
              </w:rPr>
              <w:t>_____________  (EUR)</w:t>
            </w:r>
          </w:p>
        </w:tc>
      </w:tr>
      <w:tr w:rsidR="00BB00D8" w:rsidRPr="0008160D" w14:paraId="2F881F7B" w14:textId="77777777" w:rsidTr="00831498">
        <w:trPr>
          <w:gridAfter w:val="1"/>
          <w:wAfter w:w="7" w:type="dxa"/>
          <w:trHeight w:val="340"/>
        </w:trPr>
        <w:tc>
          <w:tcPr>
            <w:tcW w:w="941" w:type="dxa"/>
            <w:shd w:val="clear" w:color="auto" w:fill="DEEAF6" w:themeFill="accent1" w:themeFillTint="33"/>
            <w:vAlign w:val="center"/>
          </w:tcPr>
          <w:p w14:paraId="55840F7D" w14:textId="39505A47" w:rsidR="00BB00D8" w:rsidRPr="0008160D" w:rsidRDefault="00E2714D" w:rsidP="00806A59">
            <w:pPr>
              <w:rPr>
                <w:rFonts w:eastAsia="Calibri"/>
                <w:b/>
                <w:sz w:val="20"/>
                <w:szCs w:val="20"/>
                <w:lang w:eastAsia="en-US"/>
              </w:rPr>
            </w:pPr>
            <w:r>
              <w:rPr>
                <w:rFonts w:eastAsia="Calibri"/>
                <w:b/>
                <w:sz w:val="20"/>
                <w:szCs w:val="20"/>
                <w:lang w:eastAsia="en-US"/>
              </w:rPr>
              <w:t>I.1.14</w:t>
            </w:r>
            <w:r w:rsidR="00BB00D8">
              <w:rPr>
                <w:rFonts w:eastAsia="Calibri"/>
                <w:b/>
                <w:sz w:val="20"/>
                <w:szCs w:val="20"/>
                <w:lang w:eastAsia="en-US"/>
              </w:rPr>
              <w:t>.</w:t>
            </w:r>
          </w:p>
        </w:tc>
        <w:tc>
          <w:tcPr>
            <w:tcW w:w="3109" w:type="dxa"/>
            <w:shd w:val="clear" w:color="auto" w:fill="DEEAF6" w:themeFill="accent1" w:themeFillTint="33"/>
            <w:vAlign w:val="center"/>
          </w:tcPr>
          <w:p w14:paraId="67885C6C" w14:textId="73DC6594" w:rsidR="00BB00D8" w:rsidRDefault="00BB00D8" w:rsidP="00806A59">
            <w:pPr>
              <w:rPr>
                <w:rFonts w:eastAsia="Calibri"/>
                <w:b/>
                <w:sz w:val="20"/>
                <w:szCs w:val="20"/>
                <w:lang w:eastAsia="en-US"/>
              </w:rPr>
            </w:pPr>
            <w:r>
              <w:rPr>
                <w:rFonts w:eastAsia="Calibri"/>
                <w:b/>
                <w:sz w:val="20"/>
                <w:szCs w:val="20"/>
                <w:lang w:eastAsia="en-US"/>
              </w:rPr>
              <w:t xml:space="preserve">Tip </w:t>
            </w:r>
            <w:r w:rsidR="00566B40">
              <w:rPr>
                <w:rFonts w:eastAsia="Calibri"/>
                <w:b/>
                <w:sz w:val="20"/>
                <w:szCs w:val="20"/>
                <w:lang w:eastAsia="en-US"/>
              </w:rPr>
              <w:t xml:space="preserve">korisnika </w:t>
            </w:r>
            <w:r>
              <w:rPr>
                <w:rFonts w:eastAsia="Calibri"/>
                <w:b/>
                <w:sz w:val="20"/>
                <w:szCs w:val="20"/>
                <w:lang w:eastAsia="en-US"/>
              </w:rPr>
              <w:t>:</w:t>
            </w:r>
          </w:p>
          <w:p w14:paraId="0D0148A4" w14:textId="3985BEF1" w:rsidR="00BB00D8" w:rsidRDefault="00BB00D8" w:rsidP="00806A59">
            <w:pPr>
              <w:rPr>
                <w:rFonts w:eastAsia="Calibri"/>
                <w:b/>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 xml:space="preserve">organizacijski oblik </w:t>
            </w:r>
            <w:r w:rsidR="00566B40">
              <w:rPr>
                <w:rFonts w:eastAsia="Calibri"/>
                <w:i/>
                <w:sz w:val="20"/>
                <w:szCs w:val="20"/>
                <w:lang w:eastAsia="en-US"/>
              </w:rPr>
              <w:t xml:space="preserve">korisnika </w:t>
            </w:r>
            <w:r w:rsidRPr="0008160D">
              <w:rPr>
                <w:rFonts w:eastAsia="Calibri"/>
                <w:i/>
                <w:sz w:val="20"/>
                <w:szCs w:val="20"/>
                <w:lang w:eastAsia="en-US"/>
              </w:rPr>
              <w:t>)</w:t>
            </w:r>
          </w:p>
          <w:p w14:paraId="567F6379" w14:textId="77777777" w:rsidR="00BB00D8" w:rsidRDefault="00BB00D8" w:rsidP="00BB00D8">
            <w:pPr>
              <w:jc w:val="both"/>
              <w:rPr>
                <w:i/>
                <w:sz w:val="20"/>
                <w:szCs w:val="20"/>
              </w:rPr>
            </w:pPr>
            <w:r w:rsidRPr="00837F54">
              <w:rPr>
                <w:b/>
                <w:i/>
                <w:sz w:val="20"/>
                <w:szCs w:val="20"/>
              </w:rPr>
              <w:t>Napomena</w:t>
            </w:r>
            <w:r>
              <w:rPr>
                <w:i/>
                <w:sz w:val="20"/>
                <w:szCs w:val="20"/>
              </w:rPr>
              <w:t xml:space="preserve">: </w:t>
            </w:r>
          </w:p>
          <w:p w14:paraId="2394DAA4" w14:textId="486CEE7F" w:rsidR="00BB00D8" w:rsidRPr="006E1952" w:rsidRDefault="00BB00D8" w:rsidP="00BB00D8">
            <w:pPr>
              <w:jc w:val="both"/>
              <w:rPr>
                <w:i/>
                <w:sz w:val="20"/>
                <w:szCs w:val="20"/>
              </w:rPr>
            </w:pPr>
            <w:r w:rsidRPr="006E1952">
              <w:rPr>
                <w:i/>
                <w:sz w:val="20"/>
                <w:szCs w:val="20"/>
              </w:rPr>
              <w:t xml:space="preserve">Ako mladi poljoprivrednik nije postavljen kao nositelj/odgovorna osoba poljoprivrednog gospodarstva (obrt/OPG) za koje se traži potpora, </w:t>
            </w:r>
            <w:r w:rsidR="00566B40">
              <w:rPr>
                <w:i/>
                <w:sz w:val="20"/>
                <w:szCs w:val="20"/>
              </w:rPr>
              <w:t xml:space="preserve">korisnik </w:t>
            </w:r>
            <w:r w:rsidRPr="006E1952">
              <w:rPr>
                <w:i/>
                <w:sz w:val="20"/>
                <w:szCs w:val="20"/>
              </w:rPr>
              <w:t xml:space="preserve"> je mladi poljoprivrednik</w:t>
            </w:r>
            <w:r>
              <w:rPr>
                <w:i/>
                <w:sz w:val="20"/>
                <w:szCs w:val="20"/>
              </w:rPr>
              <w:t xml:space="preserve"> (fizička osoba)</w:t>
            </w:r>
            <w:r w:rsidRPr="006E1952">
              <w:rPr>
                <w:i/>
                <w:sz w:val="20"/>
                <w:szCs w:val="20"/>
              </w:rPr>
              <w:t>.</w:t>
            </w:r>
          </w:p>
          <w:p w14:paraId="20949CB9" w14:textId="77777777" w:rsidR="00BB00D8" w:rsidRPr="006E1952" w:rsidRDefault="00BB00D8" w:rsidP="00BB00D8">
            <w:pPr>
              <w:suppressAutoHyphens w:val="0"/>
              <w:jc w:val="both"/>
              <w:rPr>
                <w:i/>
                <w:sz w:val="20"/>
                <w:szCs w:val="20"/>
              </w:rPr>
            </w:pPr>
            <w:r w:rsidRPr="006E1952">
              <w:rPr>
                <w:i/>
                <w:sz w:val="20"/>
                <w:szCs w:val="20"/>
              </w:rPr>
              <w:t>Ako je mladi poljoprivrednik već postavljen kao nositelj/odgovorna osoba poljoprivrednog gospodarstva (obrt/OPG) za koje se traži potpora, korisnik je OPG, odnosno obrt.</w:t>
            </w:r>
          </w:p>
          <w:p w14:paraId="465320AD" w14:textId="18EC050D" w:rsidR="00BB00D8" w:rsidRPr="0008160D" w:rsidRDefault="00BB00D8" w:rsidP="00837F54">
            <w:pPr>
              <w:suppressAutoHyphens w:val="0"/>
              <w:jc w:val="both"/>
              <w:rPr>
                <w:rFonts w:eastAsia="Calibri"/>
                <w:b/>
                <w:sz w:val="20"/>
                <w:szCs w:val="20"/>
                <w:lang w:eastAsia="en-US"/>
              </w:rPr>
            </w:pPr>
            <w:r w:rsidRPr="006E1952">
              <w:rPr>
                <w:i/>
                <w:sz w:val="20"/>
                <w:szCs w:val="20"/>
              </w:rPr>
              <w:t>Mladi poljoprivrednik u trgovačkom društvu registriranom za obavljanje poljoprivredne djelatnosti mora biti upisan kao odgovorna osoba poljoprivrednog gospoda</w:t>
            </w:r>
            <w:r w:rsidR="00566B40">
              <w:rPr>
                <w:i/>
                <w:sz w:val="20"/>
                <w:szCs w:val="20"/>
              </w:rPr>
              <w:t>rstva u trenutku podnošenja Zahtjeva za potporu</w:t>
            </w:r>
            <w:r w:rsidRPr="006E1952">
              <w:rPr>
                <w:i/>
                <w:sz w:val="20"/>
                <w:szCs w:val="20"/>
              </w:rPr>
              <w:t xml:space="preserve">, odnosno </w:t>
            </w:r>
            <w:r w:rsidR="00566B40">
              <w:rPr>
                <w:i/>
                <w:sz w:val="20"/>
                <w:szCs w:val="20"/>
              </w:rPr>
              <w:t xml:space="preserve">korisnik </w:t>
            </w:r>
            <w:r w:rsidRPr="006E1952">
              <w:rPr>
                <w:i/>
                <w:sz w:val="20"/>
                <w:szCs w:val="20"/>
              </w:rPr>
              <w:t xml:space="preserve"> je trgovačko društvo.</w:t>
            </w:r>
          </w:p>
        </w:tc>
        <w:tc>
          <w:tcPr>
            <w:tcW w:w="5310" w:type="dxa"/>
            <w:gridSpan w:val="18"/>
            <w:shd w:val="clear" w:color="auto" w:fill="FFFFFF" w:themeFill="background1"/>
            <w:vAlign w:val="center"/>
          </w:tcPr>
          <w:p w14:paraId="1F4205B8" w14:textId="5C97A179" w:rsidR="00BB00D8" w:rsidRPr="00837F54" w:rsidRDefault="00566B40" w:rsidP="00837F54">
            <w:pPr>
              <w:pStyle w:val="ListParagraph"/>
              <w:numPr>
                <w:ilvl w:val="0"/>
                <w:numId w:val="1"/>
              </w:numPr>
              <w:spacing w:line="240" w:lineRule="auto"/>
              <w:ind w:left="342" w:hanging="270"/>
              <w:jc w:val="both"/>
              <w:rPr>
                <w:sz w:val="20"/>
                <w:szCs w:val="20"/>
              </w:rPr>
            </w:pPr>
            <w:r>
              <w:rPr>
                <w:rFonts w:ascii="Times New Roman" w:hAnsi="Times New Roman"/>
                <w:sz w:val="20"/>
                <w:szCs w:val="20"/>
                <w:lang w:val="hr-HR"/>
              </w:rPr>
              <w:t>korisnik</w:t>
            </w:r>
            <w:r w:rsidR="00BB00D8" w:rsidRPr="00837F54">
              <w:rPr>
                <w:rFonts w:ascii="Times New Roman" w:hAnsi="Times New Roman"/>
                <w:sz w:val="20"/>
                <w:szCs w:val="20"/>
                <w:lang w:val="hr-HR"/>
              </w:rPr>
              <w:t xml:space="preserve"> je mladi poljoprivrednik (fizička osoba) koji još nije preuzeo poljoprivredno gospodarstvo (nije upisan u Upisnik poljoprivrednika kao nositelj/odgovorna osoba u poljoprivrednom gospodarstvu (obrt ili OPG) koje preuzima)</w:t>
            </w:r>
          </w:p>
          <w:p w14:paraId="4011C4B0" w14:textId="078C5585" w:rsidR="00BB00D8" w:rsidRPr="00837F54" w:rsidRDefault="00566B40" w:rsidP="00837F54">
            <w:pPr>
              <w:pStyle w:val="ListParagraph"/>
              <w:numPr>
                <w:ilvl w:val="0"/>
                <w:numId w:val="1"/>
              </w:numPr>
              <w:spacing w:line="240" w:lineRule="auto"/>
              <w:ind w:left="342" w:hanging="270"/>
              <w:jc w:val="both"/>
              <w:rPr>
                <w:sz w:val="20"/>
                <w:szCs w:val="20"/>
              </w:rPr>
            </w:pPr>
            <w:r>
              <w:rPr>
                <w:rFonts w:ascii="Times New Roman" w:hAnsi="Times New Roman"/>
                <w:sz w:val="20"/>
                <w:szCs w:val="20"/>
                <w:lang w:val="hr-HR"/>
              </w:rPr>
              <w:t xml:space="preserve">korisnik </w:t>
            </w:r>
            <w:r w:rsidR="00BB00D8" w:rsidRPr="00837F54">
              <w:rPr>
                <w:rFonts w:ascii="Times New Roman" w:hAnsi="Times New Roman"/>
                <w:sz w:val="20"/>
                <w:szCs w:val="20"/>
                <w:lang w:val="hr-HR"/>
              </w:rPr>
              <w:t>je OPG (mladi poljoprivrednik je već upisan u Upisniku poljoprivrednika kao nositelj  OPG-a)</w:t>
            </w:r>
          </w:p>
          <w:p w14:paraId="1FB79512" w14:textId="0EB7EEAF" w:rsidR="00BB00D8" w:rsidRPr="00837F54" w:rsidRDefault="00566B40" w:rsidP="00837F54">
            <w:pPr>
              <w:pStyle w:val="ListParagraph"/>
              <w:numPr>
                <w:ilvl w:val="0"/>
                <w:numId w:val="1"/>
              </w:numPr>
              <w:spacing w:line="240" w:lineRule="auto"/>
              <w:ind w:left="342" w:hanging="270"/>
              <w:jc w:val="both"/>
              <w:rPr>
                <w:b/>
                <w:sz w:val="20"/>
                <w:szCs w:val="20"/>
              </w:rPr>
            </w:pPr>
            <w:r>
              <w:rPr>
                <w:rFonts w:ascii="Times New Roman" w:hAnsi="Times New Roman"/>
                <w:sz w:val="20"/>
                <w:szCs w:val="20"/>
                <w:lang w:val="hr-HR"/>
              </w:rPr>
              <w:t xml:space="preserve">korisnik </w:t>
            </w:r>
            <w:r w:rsidR="00BB00D8" w:rsidRPr="00837F54">
              <w:rPr>
                <w:rFonts w:ascii="Times New Roman" w:hAnsi="Times New Roman"/>
                <w:sz w:val="20"/>
                <w:szCs w:val="20"/>
                <w:lang w:val="hr-HR"/>
              </w:rPr>
              <w:t xml:space="preserve"> je OBRT (mladi poljoprivrednik je već upisan u Upisniku poljoprivrednika kao nositelj  odgovorna osoba obrta)</w:t>
            </w:r>
          </w:p>
          <w:p w14:paraId="7E1966C2" w14:textId="2CED9F76" w:rsidR="00BB00D8" w:rsidRPr="00837F54" w:rsidRDefault="00566B40" w:rsidP="00837F54">
            <w:pPr>
              <w:pStyle w:val="ListParagraph"/>
              <w:numPr>
                <w:ilvl w:val="0"/>
                <w:numId w:val="1"/>
              </w:numPr>
              <w:spacing w:line="240" w:lineRule="auto"/>
              <w:ind w:left="342" w:hanging="270"/>
              <w:jc w:val="both"/>
              <w:rPr>
                <w:b/>
                <w:sz w:val="20"/>
                <w:szCs w:val="20"/>
              </w:rPr>
            </w:pPr>
            <w:r>
              <w:rPr>
                <w:rFonts w:ascii="Times New Roman" w:hAnsi="Times New Roman"/>
                <w:sz w:val="20"/>
                <w:szCs w:val="20"/>
                <w:lang w:val="hr-HR"/>
              </w:rPr>
              <w:t xml:space="preserve">korisnik </w:t>
            </w:r>
            <w:r w:rsidR="00BB00D8" w:rsidRPr="00837F54">
              <w:rPr>
                <w:rFonts w:ascii="Times New Roman" w:hAnsi="Times New Roman"/>
                <w:sz w:val="20"/>
                <w:szCs w:val="20"/>
                <w:lang w:val="hr-HR"/>
              </w:rPr>
              <w:t xml:space="preserve"> je trgovačko društvo (mladi poljoprivrednik mora biti upisan u Upisniku poljoprivrednika kao odgovorna osoba poljoprivrednog gospodarstva tipa - pravna osoba)</w:t>
            </w:r>
            <w:r w:rsidR="00BB00D8" w:rsidRPr="00302F3D">
              <w:rPr>
                <w:rFonts w:eastAsia="Times New Roman" w:cstheme="minorHAnsi"/>
                <w:sz w:val="20"/>
                <w:szCs w:val="20"/>
                <w:lang w:eastAsia="hr-HR"/>
              </w:rPr>
              <w:t xml:space="preserve">                       </w:t>
            </w:r>
          </w:p>
        </w:tc>
      </w:tr>
      <w:tr w:rsidR="002919BF" w:rsidRPr="0008160D" w14:paraId="52C52760" w14:textId="77777777" w:rsidTr="00831498">
        <w:trPr>
          <w:gridAfter w:val="1"/>
          <w:wAfter w:w="7" w:type="dxa"/>
          <w:trHeight w:val="340"/>
        </w:trPr>
        <w:tc>
          <w:tcPr>
            <w:tcW w:w="941" w:type="dxa"/>
            <w:shd w:val="clear" w:color="auto" w:fill="DEEAF6" w:themeFill="accent1" w:themeFillTint="33"/>
            <w:vAlign w:val="center"/>
          </w:tcPr>
          <w:p w14:paraId="078068D8" w14:textId="0F847A3F" w:rsidR="002919BF" w:rsidRDefault="00E2714D" w:rsidP="00806A59">
            <w:pPr>
              <w:rPr>
                <w:rFonts w:eastAsia="Calibri"/>
                <w:b/>
                <w:sz w:val="20"/>
                <w:szCs w:val="20"/>
                <w:lang w:eastAsia="en-US"/>
              </w:rPr>
            </w:pPr>
            <w:r>
              <w:rPr>
                <w:rFonts w:eastAsia="Calibri"/>
                <w:b/>
                <w:sz w:val="20"/>
                <w:szCs w:val="20"/>
                <w:lang w:eastAsia="en-US"/>
              </w:rPr>
              <w:t>I.1.14</w:t>
            </w:r>
            <w:r w:rsidR="002919BF">
              <w:rPr>
                <w:rFonts w:eastAsia="Calibri"/>
                <w:b/>
                <w:sz w:val="20"/>
                <w:szCs w:val="20"/>
                <w:lang w:eastAsia="en-US"/>
              </w:rPr>
              <w:t xml:space="preserve">.1. </w:t>
            </w:r>
          </w:p>
        </w:tc>
        <w:tc>
          <w:tcPr>
            <w:tcW w:w="3109" w:type="dxa"/>
            <w:shd w:val="clear" w:color="auto" w:fill="DEEAF6" w:themeFill="accent1" w:themeFillTint="33"/>
            <w:vAlign w:val="center"/>
          </w:tcPr>
          <w:p w14:paraId="0D6AC158" w14:textId="2C597328" w:rsidR="002919BF" w:rsidRDefault="002919BF" w:rsidP="00837F54">
            <w:pPr>
              <w:jc w:val="both"/>
              <w:rPr>
                <w:rFonts w:eastAsia="Calibri"/>
                <w:b/>
                <w:sz w:val="20"/>
                <w:szCs w:val="20"/>
                <w:lang w:eastAsia="en-US"/>
              </w:rPr>
            </w:pPr>
            <w:r>
              <w:rPr>
                <w:rFonts w:eastAsia="Calibri"/>
                <w:b/>
                <w:sz w:val="20"/>
                <w:szCs w:val="20"/>
                <w:lang w:eastAsia="en-US"/>
              </w:rPr>
              <w:t>Navedite naziv obrta i</w:t>
            </w:r>
            <w:r w:rsidR="002B10B1">
              <w:rPr>
                <w:rFonts w:eastAsia="Calibri"/>
                <w:b/>
                <w:sz w:val="20"/>
                <w:szCs w:val="20"/>
                <w:lang w:eastAsia="en-US"/>
              </w:rPr>
              <w:t>li</w:t>
            </w:r>
            <w:r>
              <w:rPr>
                <w:rFonts w:eastAsia="Calibri"/>
                <w:b/>
                <w:sz w:val="20"/>
                <w:szCs w:val="20"/>
                <w:lang w:eastAsia="en-US"/>
              </w:rPr>
              <w:t xml:space="preserve"> OPG-a koje planirate preuzeti:</w:t>
            </w:r>
          </w:p>
          <w:p w14:paraId="082E0E41" w14:textId="26FFDFFA" w:rsidR="00B7452B" w:rsidRDefault="00B7452B" w:rsidP="002919BF">
            <w:pPr>
              <w:jc w:val="both"/>
              <w:rPr>
                <w:rFonts w:eastAsia="Calibri"/>
                <w:b/>
                <w:i/>
                <w:sz w:val="20"/>
                <w:szCs w:val="20"/>
                <w:lang w:eastAsia="en-US"/>
              </w:rPr>
            </w:pPr>
          </w:p>
          <w:p w14:paraId="151FBD4B" w14:textId="0A3BB026" w:rsidR="002919BF" w:rsidRPr="00837F54" w:rsidRDefault="002919BF" w:rsidP="00837F54">
            <w:pPr>
              <w:jc w:val="both"/>
              <w:rPr>
                <w:rFonts w:eastAsia="Calibri"/>
                <w:sz w:val="20"/>
                <w:szCs w:val="20"/>
                <w:lang w:eastAsia="en-US"/>
              </w:rPr>
            </w:pPr>
            <w:r w:rsidRPr="0008160D">
              <w:rPr>
                <w:rFonts w:eastAsia="Calibri"/>
                <w:b/>
                <w:i/>
                <w:sz w:val="20"/>
                <w:szCs w:val="20"/>
                <w:lang w:eastAsia="en-US"/>
              </w:rPr>
              <w:t>Pojašnjenje:</w:t>
            </w:r>
          </w:p>
          <w:p w14:paraId="6442CDF4" w14:textId="24F70434" w:rsidR="002919BF" w:rsidRPr="00837F54" w:rsidRDefault="002919BF" w:rsidP="00837F54">
            <w:pPr>
              <w:jc w:val="both"/>
              <w:rPr>
                <w:rFonts w:eastAsia="Calibri"/>
                <w:i/>
                <w:sz w:val="20"/>
                <w:szCs w:val="20"/>
                <w:lang w:eastAsia="en-US"/>
              </w:rPr>
            </w:pPr>
            <w:r w:rsidRPr="00837F54">
              <w:rPr>
                <w:rFonts w:eastAsia="Calibri"/>
                <w:i/>
                <w:sz w:val="20"/>
                <w:szCs w:val="20"/>
                <w:lang w:eastAsia="en-US"/>
              </w:rPr>
              <w:lastRenderedPageBreak/>
              <w:t xml:space="preserve">(upišite </w:t>
            </w:r>
            <w:r>
              <w:rPr>
                <w:rFonts w:eastAsia="Calibri"/>
                <w:i/>
                <w:sz w:val="20"/>
                <w:szCs w:val="20"/>
                <w:lang w:eastAsia="en-US"/>
              </w:rPr>
              <w:t>u slučaju da je na pret</w:t>
            </w:r>
            <w:r w:rsidR="00E2714D">
              <w:rPr>
                <w:rFonts w:eastAsia="Calibri"/>
                <w:i/>
                <w:sz w:val="20"/>
                <w:szCs w:val="20"/>
                <w:lang w:eastAsia="en-US"/>
              </w:rPr>
              <w:t>hodnom pitanju odgovoreno I.1.14</w:t>
            </w:r>
            <w:r>
              <w:rPr>
                <w:rFonts w:eastAsia="Calibri"/>
                <w:i/>
                <w:sz w:val="20"/>
                <w:szCs w:val="20"/>
                <w:lang w:eastAsia="en-US"/>
              </w:rPr>
              <w:t xml:space="preserve">.a; u protivnom nije potrebno upisivati)  </w:t>
            </w:r>
          </w:p>
        </w:tc>
        <w:tc>
          <w:tcPr>
            <w:tcW w:w="5310" w:type="dxa"/>
            <w:gridSpan w:val="18"/>
            <w:shd w:val="clear" w:color="auto" w:fill="FFFFFF" w:themeFill="background1"/>
            <w:vAlign w:val="center"/>
          </w:tcPr>
          <w:p w14:paraId="71E3FF46" w14:textId="77777777" w:rsidR="002919BF" w:rsidRPr="00837F54" w:rsidRDefault="002919BF" w:rsidP="00837F54">
            <w:pPr>
              <w:jc w:val="both"/>
              <w:rPr>
                <w:sz w:val="20"/>
                <w:szCs w:val="20"/>
              </w:rPr>
            </w:pPr>
          </w:p>
        </w:tc>
      </w:tr>
      <w:tr w:rsidR="003B35E0" w:rsidRPr="0008160D" w14:paraId="51F5324E" w14:textId="77777777" w:rsidTr="00831498">
        <w:trPr>
          <w:gridAfter w:val="1"/>
          <w:wAfter w:w="7" w:type="dxa"/>
          <w:trHeight w:val="2105"/>
        </w:trPr>
        <w:tc>
          <w:tcPr>
            <w:tcW w:w="941" w:type="dxa"/>
            <w:shd w:val="clear" w:color="auto" w:fill="DEEAF6" w:themeFill="accent1" w:themeFillTint="33"/>
            <w:vAlign w:val="center"/>
          </w:tcPr>
          <w:p w14:paraId="4A846D04" w14:textId="259266FD" w:rsidR="003B35E0" w:rsidRPr="0008160D" w:rsidRDefault="00E2714D" w:rsidP="003B35E0">
            <w:pPr>
              <w:rPr>
                <w:rFonts w:eastAsia="Calibri"/>
                <w:b/>
                <w:sz w:val="20"/>
                <w:szCs w:val="20"/>
                <w:lang w:eastAsia="en-US"/>
              </w:rPr>
            </w:pPr>
            <w:r>
              <w:rPr>
                <w:rFonts w:eastAsia="Calibri"/>
                <w:b/>
                <w:sz w:val="20"/>
                <w:szCs w:val="20"/>
                <w:lang w:eastAsia="en-US"/>
              </w:rPr>
              <w:t>I.1.15</w:t>
            </w:r>
            <w:r w:rsidR="003B35E0" w:rsidRPr="0008160D">
              <w:rPr>
                <w:rFonts w:eastAsia="Calibri"/>
                <w:b/>
                <w:sz w:val="20"/>
                <w:szCs w:val="20"/>
                <w:lang w:eastAsia="en-US"/>
              </w:rPr>
              <w:t>.</w:t>
            </w:r>
          </w:p>
        </w:tc>
        <w:tc>
          <w:tcPr>
            <w:tcW w:w="3109" w:type="dxa"/>
            <w:shd w:val="clear" w:color="auto" w:fill="DEEAF6" w:themeFill="accent1" w:themeFillTint="33"/>
            <w:vAlign w:val="center"/>
          </w:tcPr>
          <w:p w14:paraId="5557059F" w14:textId="77777777" w:rsidR="003B35E0" w:rsidRPr="0008160D" w:rsidRDefault="003B35E0" w:rsidP="003B35E0">
            <w:pPr>
              <w:jc w:val="both"/>
              <w:rPr>
                <w:rFonts w:eastAsia="Calibri"/>
                <w:b/>
                <w:sz w:val="20"/>
                <w:szCs w:val="20"/>
                <w:lang w:eastAsia="en-US"/>
              </w:rPr>
            </w:pPr>
            <w:r w:rsidRPr="0008160D">
              <w:rPr>
                <w:rFonts w:eastAsia="Calibri"/>
                <w:b/>
                <w:sz w:val="20"/>
                <w:szCs w:val="20"/>
                <w:lang w:eastAsia="en-US"/>
              </w:rPr>
              <w:t>Porezni status:</w:t>
            </w:r>
          </w:p>
          <w:p w14:paraId="067F966F" w14:textId="77777777" w:rsidR="003B35E0" w:rsidRPr="0008160D" w:rsidRDefault="003B35E0" w:rsidP="003B35E0">
            <w:pPr>
              <w:jc w:val="both"/>
              <w:rPr>
                <w:rFonts w:eastAsia="Calibri"/>
                <w:b/>
                <w:sz w:val="20"/>
                <w:szCs w:val="20"/>
                <w:lang w:eastAsia="en-US"/>
              </w:rPr>
            </w:pPr>
            <w:r w:rsidRPr="0008160D">
              <w:rPr>
                <w:rFonts w:eastAsia="Calibri"/>
                <w:i/>
                <w:sz w:val="20"/>
                <w:szCs w:val="20"/>
                <w:lang w:eastAsia="en-US"/>
              </w:rPr>
              <w:t>(</w:t>
            </w:r>
            <w:r w:rsidRPr="0008160D">
              <w:rPr>
                <w:rFonts w:eastAsia="Calibri"/>
                <w:b/>
                <w:i/>
                <w:sz w:val="20"/>
                <w:szCs w:val="20"/>
                <w:lang w:eastAsia="en-US"/>
              </w:rPr>
              <w:t xml:space="preserve">zadebljati – bold </w:t>
            </w:r>
            <w:r w:rsidRPr="0008160D">
              <w:rPr>
                <w:rFonts w:eastAsia="Calibri"/>
                <w:i/>
                <w:sz w:val="20"/>
                <w:szCs w:val="20"/>
                <w:lang w:eastAsia="en-US"/>
              </w:rPr>
              <w:t>porezni status)</w:t>
            </w:r>
          </w:p>
        </w:tc>
        <w:tc>
          <w:tcPr>
            <w:tcW w:w="5310" w:type="dxa"/>
            <w:gridSpan w:val="18"/>
            <w:shd w:val="clear" w:color="auto" w:fill="auto"/>
            <w:vAlign w:val="center"/>
          </w:tcPr>
          <w:p w14:paraId="67BAC27D" w14:textId="77777777" w:rsidR="003B35E0" w:rsidRPr="0008160D" w:rsidRDefault="003B35E0" w:rsidP="003B35E0">
            <w:pPr>
              <w:rPr>
                <w:rFonts w:eastAsia="Calibri"/>
                <w:b/>
                <w:sz w:val="20"/>
                <w:szCs w:val="20"/>
                <w:lang w:eastAsia="en-US"/>
              </w:rPr>
            </w:pPr>
            <w:r w:rsidRPr="0008160D">
              <w:rPr>
                <w:rFonts w:eastAsia="Calibri"/>
                <w:b/>
                <w:sz w:val="20"/>
                <w:szCs w:val="20"/>
                <w:lang w:eastAsia="en-US"/>
              </w:rPr>
              <w:t>POREZ NA DOBIT:</w:t>
            </w:r>
          </w:p>
          <w:p w14:paraId="02C42F06" w14:textId="77777777" w:rsidR="003B35E0" w:rsidRPr="0008160D" w:rsidRDefault="003B35E0" w:rsidP="003B35E0">
            <w:pPr>
              <w:rPr>
                <w:rFonts w:eastAsia="Calibri"/>
                <w:sz w:val="20"/>
                <w:szCs w:val="20"/>
                <w:lang w:eastAsia="en-US"/>
              </w:rPr>
            </w:pPr>
            <w:r w:rsidRPr="0008160D">
              <w:rPr>
                <w:rFonts w:eastAsia="Calibri"/>
                <w:sz w:val="20"/>
                <w:szCs w:val="20"/>
                <w:lang w:eastAsia="en-US"/>
              </w:rPr>
              <w:t>a) obveznik poreza na dobit</w:t>
            </w:r>
          </w:p>
          <w:p w14:paraId="3B4CA517" w14:textId="53C2F124" w:rsidR="003B35E0" w:rsidRDefault="003B35E0" w:rsidP="003B35E0">
            <w:pPr>
              <w:rPr>
                <w:rFonts w:eastAsia="Calibri"/>
                <w:sz w:val="20"/>
                <w:szCs w:val="20"/>
                <w:lang w:eastAsia="en-US"/>
              </w:rPr>
            </w:pPr>
            <w:r w:rsidRPr="0008160D">
              <w:rPr>
                <w:rFonts w:eastAsia="Calibri"/>
                <w:sz w:val="20"/>
                <w:szCs w:val="20"/>
                <w:lang w:eastAsia="en-US"/>
              </w:rPr>
              <w:t>b) nije obveznik poreza na dobit</w:t>
            </w:r>
          </w:p>
          <w:p w14:paraId="78A9C578" w14:textId="27E497C3" w:rsidR="001B392A" w:rsidRPr="0008160D" w:rsidRDefault="001B392A" w:rsidP="003B35E0">
            <w:pPr>
              <w:rPr>
                <w:rFonts w:eastAsia="Calibri"/>
                <w:sz w:val="20"/>
                <w:szCs w:val="20"/>
                <w:lang w:eastAsia="en-US"/>
              </w:rPr>
            </w:pPr>
            <w:r>
              <w:rPr>
                <w:rFonts w:eastAsia="Calibri"/>
                <w:sz w:val="20"/>
                <w:szCs w:val="20"/>
                <w:lang w:eastAsia="en-US"/>
              </w:rPr>
              <w:t>c) status mirovanja</w:t>
            </w:r>
          </w:p>
          <w:p w14:paraId="066627C5" w14:textId="77777777" w:rsidR="003B35E0" w:rsidRPr="0008160D" w:rsidRDefault="003B35E0" w:rsidP="003B35E0">
            <w:pPr>
              <w:rPr>
                <w:rFonts w:eastAsia="Calibri"/>
                <w:b/>
                <w:sz w:val="20"/>
                <w:szCs w:val="20"/>
                <w:lang w:eastAsia="en-US"/>
              </w:rPr>
            </w:pPr>
            <w:r w:rsidRPr="0008160D">
              <w:rPr>
                <w:rFonts w:eastAsia="Calibri"/>
                <w:b/>
                <w:sz w:val="20"/>
                <w:szCs w:val="20"/>
                <w:lang w:eastAsia="en-US"/>
              </w:rPr>
              <w:t>POREZ NA DODANU VRIJEDNOST:</w:t>
            </w:r>
          </w:p>
          <w:p w14:paraId="181074D4" w14:textId="77777777" w:rsidR="003B35E0" w:rsidRPr="0008160D" w:rsidRDefault="003B35E0" w:rsidP="003B35E0">
            <w:pPr>
              <w:rPr>
                <w:rFonts w:eastAsia="Calibri"/>
                <w:sz w:val="20"/>
                <w:szCs w:val="20"/>
                <w:lang w:eastAsia="en-US"/>
              </w:rPr>
            </w:pPr>
            <w:r w:rsidRPr="0008160D">
              <w:rPr>
                <w:rFonts w:eastAsia="Calibri"/>
                <w:sz w:val="20"/>
                <w:szCs w:val="20"/>
                <w:lang w:eastAsia="en-US"/>
              </w:rPr>
              <w:t>a)</w:t>
            </w:r>
            <w:r w:rsidRPr="0008160D">
              <w:rPr>
                <w:rFonts w:eastAsia="Calibri"/>
                <w:b/>
                <w:sz w:val="20"/>
                <w:szCs w:val="20"/>
                <w:lang w:eastAsia="en-US"/>
              </w:rPr>
              <w:t xml:space="preserve"> </w:t>
            </w:r>
            <w:r w:rsidRPr="0008160D">
              <w:rPr>
                <w:rFonts w:eastAsia="Calibri"/>
                <w:sz w:val="20"/>
                <w:szCs w:val="20"/>
                <w:lang w:eastAsia="en-US"/>
              </w:rPr>
              <w:t>obveznik poreza na dodanu vrijednost</w:t>
            </w:r>
          </w:p>
          <w:p w14:paraId="4A5EAEB3" w14:textId="77777777" w:rsidR="003B35E0" w:rsidRPr="0008160D" w:rsidRDefault="003B35E0" w:rsidP="003B35E0">
            <w:pPr>
              <w:rPr>
                <w:rFonts w:eastAsia="Calibri"/>
                <w:sz w:val="20"/>
                <w:szCs w:val="20"/>
                <w:lang w:eastAsia="en-US"/>
              </w:rPr>
            </w:pPr>
            <w:r w:rsidRPr="0008160D">
              <w:rPr>
                <w:rFonts w:eastAsia="Calibri"/>
                <w:sz w:val="20"/>
                <w:szCs w:val="20"/>
                <w:lang w:eastAsia="en-US"/>
              </w:rPr>
              <w:t>b) nije obveznik poreza na dodanu vrijednost</w:t>
            </w:r>
          </w:p>
          <w:p w14:paraId="2D60E005" w14:textId="77777777" w:rsidR="003B35E0" w:rsidRPr="0008160D" w:rsidRDefault="003B35E0" w:rsidP="003B35E0">
            <w:pPr>
              <w:rPr>
                <w:rFonts w:eastAsia="Calibri"/>
                <w:b/>
                <w:sz w:val="20"/>
                <w:szCs w:val="20"/>
                <w:lang w:eastAsia="en-US"/>
              </w:rPr>
            </w:pPr>
            <w:r w:rsidRPr="0008160D">
              <w:rPr>
                <w:rFonts w:eastAsia="Calibri"/>
                <w:b/>
                <w:sz w:val="20"/>
                <w:szCs w:val="20"/>
                <w:lang w:eastAsia="en-US"/>
              </w:rPr>
              <w:t>POREZ NA DOHODAK:</w:t>
            </w:r>
          </w:p>
          <w:p w14:paraId="787EF53B" w14:textId="7003A89C" w:rsidR="003B35E0" w:rsidRPr="0008160D" w:rsidRDefault="003B35E0" w:rsidP="003B35E0">
            <w:pPr>
              <w:rPr>
                <w:sz w:val="20"/>
                <w:szCs w:val="20"/>
              </w:rPr>
            </w:pPr>
            <w:r w:rsidRPr="0008160D">
              <w:rPr>
                <w:sz w:val="20"/>
                <w:szCs w:val="20"/>
              </w:rPr>
              <w:t xml:space="preserve">a) obveznik poreza na dohodak </w:t>
            </w:r>
            <w:r w:rsidR="001B392A">
              <w:rPr>
                <w:sz w:val="20"/>
                <w:szCs w:val="20"/>
              </w:rPr>
              <w:t>-</w:t>
            </w:r>
            <w:r w:rsidRPr="0008160D">
              <w:rPr>
                <w:sz w:val="20"/>
                <w:szCs w:val="20"/>
              </w:rPr>
              <w:t xml:space="preserve"> vodi poslovne knjige</w:t>
            </w:r>
          </w:p>
          <w:p w14:paraId="6BB009F0" w14:textId="57685ED5" w:rsidR="001B392A" w:rsidRDefault="003B35E0" w:rsidP="003B35E0">
            <w:pPr>
              <w:rPr>
                <w:sz w:val="20"/>
                <w:szCs w:val="20"/>
              </w:rPr>
            </w:pPr>
            <w:r w:rsidRPr="0008160D">
              <w:rPr>
                <w:sz w:val="20"/>
                <w:szCs w:val="20"/>
              </w:rPr>
              <w:t xml:space="preserve">b) obveznik poreza na dohodak </w:t>
            </w:r>
            <w:r w:rsidR="001B392A">
              <w:rPr>
                <w:sz w:val="20"/>
                <w:szCs w:val="20"/>
              </w:rPr>
              <w:t>-</w:t>
            </w:r>
            <w:r w:rsidRPr="0008160D">
              <w:rPr>
                <w:sz w:val="20"/>
                <w:szCs w:val="20"/>
              </w:rPr>
              <w:t xml:space="preserve"> paušalno oporezivanje </w:t>
            </w:r>
          </w:p>
          <w:p w14:paraId="3992DB56" w14:textId="2D8BA4D0" w:rsidR="001B392A" w:rsidRPr="001B392A" w:rsidRDefault="001B392A" w:rsidP="003B35E0">
            <w:pPr>
              <w:rPr>
                <w:sz w:val="20"/>
                <w:szCs w:val="20"/>
              </w:rPr>
            </w:pPr>
            <w:r>
              <w:rPr>
                <w:sz w:val="20"/>
                <w:szCs w:val="20"/>
              </w:rPr>
              <w:t xml:space="preserve">c) nije obveznik poreza na dohodak    </w:t>
            </w:r>
          </w:p>
        </w:tc>
      </w:tr>
      <w:tr w:rsidR="003B35E0" w:rsidRPr="0008160D" w14:paraId="599F5129" w14:textId="77777777" w:rsidTr="00831498">
        <w:trPr>
          <w:gridAfter w:val="1"/>
          <w:wAfter w:w="7" w:type="dxa"/>
          <w:trHeight w:val="340"/>
        </w:trPr>
        <w:tc>
          <w:tcPr>
            <w:tcW w:w="941" w:type="dxa"/>
            <w:shd w:val="clear" w:color="auto" w:fill="DEEAF6" w:themeFill="accent1" w:themeFillTint="33"/>
            <w:vAlign w:val="center"/>
          </w:tcPr>
          <w:p w14:paraId="4697BFCA" w14:textId="53185183" w:rsidR="003B35E0" w:rsidRPr="0008160D" w:rsidRDefault="00E2714D" w:rsidP="003B35E0">
            <w:pPr>
              <w:rPr>
                <w:rFonts w:eastAsia="Calibri"/>
                <w:sz w:val="20"/>
                <w:szCs w:val="20"/>
                <w:lang w:eastAsia="en-US"/>
              </w:rPr>
            </w:pPr>
            <w:r>
              <w:rPr>
                <w:rFonts w:eastAsia="Calibri"/>
                <w:b/>
                <w:sz w:val="20"/>
                <w:szCs w:val="20"/>
                <w:lang w:eastAsia="en-US"/>
              </w:rPr>
              <w:t>I.1.16</w:t>
            </w:r>
            <w:r w:rsidR="003B35E0" w:rsidRPr="0008160D">
              <w:rPr>
                <w:rFonts w:eastAsia="Calibri"/>
                <w:b/>
                <w:sz w:val="20"/>
                <w:szCs w:val="20"/>
                <w:lang w:eastAsia="en-US"/>
              </w:rPr>
              <w:t>.</w:t>
            </w:r>
          </w:p>
        </w:tc>
        <w:tc>
          <w:tcPr>
            <w:tcW w:w="3109" w:type="dxa"/>
            <w:shd w:val="clear" w:color="auto" w:fill="DEEAF6" w:themeFill="accent1" w:themeFillTint="33"/>
            <w:vAlign w:val="center"/>
          </w:tcPr>
          <w:p w14:paraId="46A57FF9" w14:textId="5227FEA7" w:rsidR="003B35E0" w:rsidRPr="0008160D" w:rsidRDefault="00566B40" w:rsidP="003B35E0">
            <w:pPr>
              <w:jc w:val="both"/>
              <w:rPr>
                <w:rFonts w:eastAsia="Calibri"/>
                <w:b/>
                <w:sz w:val="20"/>
                <w:szCs w:val="20"/>
                <w:lang w:eastAsia="en-US"/>
              </w:rPr>
            </w:pPr>
            <w:r>
              <w:rPr>
                <w:rFonts w:eastAsia="Calibri"/>
                <w:b/>
                <w:sz w:val="20"/>
                <w:szCs w:val="20"/>
                <w:lang w:eastAsia="en-US"/>
              </w:rPr>
              <w:t xml:space="preserve">Korisnik </w:t>
            </w:r>
            <w:r w:rsidR="003B35E0" w:rsidRPr="0008160D">
              <w:rPr>
                <w:rFonts w:eastAsia="Calibri"/>
                <w:b/>
                <w:sz w:val="20"/>
                <w:szCs w:val="20"/>
                <w:lang w:eastAsia="en-US"/>
              </w:rPr>
              <w:t xml:space="preserve"> ima sjedište/prebivalište na prostoru LAG obuhvata: </w:t>
            </w:r>
          </w:p>
          <w:p w14:paraId="562B5A42" w14:textId="77777777" w:rsidR="003B35E0" w:rsidRPr="0008160D" w:rsidRDefault="003B35E0" w:rsidP="003B35E0">
            <w:pPr>
              <w:jc w:val="both"/>
              <w:rPr>
                <w:rFonts w:eastAsia="Calibri"/>
                <w:b/>
                <w:sz w:val="20"/>
                <w:szCs w:val="20"/>
                <w:lang w:eastAsia="en-US"/>
              </w:rPr>
            </w:pPr>
            <w:r w:rsidRPr="0008160D">
              <w:rPr>
                <w:rFonts w:eastAsia="Calibri"/>
                <w:b/>
                <w:i/>
                <w:sz w:val="20"/>
                <w:szCs w:val="20"/>
                <w:lang w:eastAsia="en-US"/>
              </w:rPr>
              <w:t>(zadebljati – bold</w:t>
            </w:r>
            <w:r w:rsidRPr="0008160D">
              <w:rPr>
                <w:rFonts w:eastAsia="Calibri"/>
                <w:i/>
                <w:sz w:val="20"/>
                <w:szCs w:val="20"/>
                <w:lang w:eastAsia="en-US"/>
              </w:rPr>
              <w:t xml:space="preserve"> </w:t>
            </w:r>
            <w:r w:rsidRPr="0008160D">
              <w:rPr>
                <w:rFonts w:eastAsia="Calibri"/>
                <w:b/>
                <w:i/>
                <w:sz w:val="20"/>
                <w:szCs w:val="20"/>
                <w:lang w:eastAsia="en-US"/>
              </w:rPr>
              <w:t>odgovor)</w:t>
            </w:r>
          </w:p>
        </w:tc>
        <w:tc>
          <w:tcPr>
            <w:tcW w:w="5310" w:type="dxa"/>
            <w:gridSpan w:val="18"/>
            <w:shd w:val="clear" w:color="auto" w:fill="auto"/>
            <w:vAlign w:val="center"/>
          </w:tcPr>
          <w:p w14:paraId="583277E8" w14:textId="77777777" w:rsidR="003B35E0" w:rsidRPr="0008160D" w:rsidRDefault="003B35E0" w:rsidP="003B35E0">
            <w:pPr>
              <w:rPr>
                <w:sz w:val="20"/>
                <w:szCs w:val="20"/>
              </w:rPr>
            </w:pPr>
            <w:r w:rsidRPr="0008160D">
              <w:rPr>
                <w:sz w:val="20"/>
                <w:szCs w:val="20"/>
              </w:rPr>
              <w:t>a) DA</w:t>
            </w:r>
          </w:p>
          <w:p w14:paraId="232EE8A2" w14:textId="77777777" w:rsidR="003B35E0" w:rsidRPr="0008160D" w:rsidRDefault="003B35E0" w:rsidP="003B35E0">
            <w:pPr>
              <w:rPr>
                <w:b/>
                <w:sz w:val="20"/>
                <w:szCs w:val="20"/>
              </w:rPr>
            </w:pPr>
            <w:r w:rsidRPr="0008160D">
              <w:rPr>
                <w:sz w:val="20"/>
                <w:szCs w:val="20"/>
              </w:rPr>
              <w:t>b) NE</w:t>
            </w:r>
          </w:p>
        </w:tc>
      </w:tr>
      <w:tr w:rsidR="006165DF" w:rsidRPr="0008160D" w14:paraId="58D3F665" w14:textId="77777777" w:rsidTr="00831498">
        <w:trPr>
          <w:gridAfter w:val="1"/>
          <w:wAfter w:w="7" w:type="dxa"/>
          <w:trHeight w:val="881"/>
        </w:trPr>
        <w:tc>
          <w:tcPr>
            <w:tcW w:w="941" w:type="dxa"/>
            <w:vMerge w:val="restart"/>
            <w:shd w:val="clear" w:color="auto" w:fill="DEEAF6" w:themeFill="accent1" w:themeFillTint="33"/>
            <w:vAlign w:val="center"/>
          </w:tcPr>
          <w:p w14:paraId="2BF4EC46" w14:textId="5F3D26C9" w:rsidR="006165DF" w:rsidRPr="0008160D" w:rsidRDefault="00E2714D" w:rsidP="00BE37BB">
            <w:pPr>
              <w:rPr>
                <w:rFonts w:eastAsia="Calibri"/>
                <w:b/>
                <w:sz w:val="20"/>
                <w:szCs w:val="20"/>
                <w:lang w:eastAsia="en-US"/>
              </w:rPr>
            </w:pPr>
            <w:r>
              <w:rPr>
                <w:rFonts w:eastAsia="Calibri"/>
                <w:b/>
                <w:sz w:val="20"/>
                <w:szCs w:val="20"/>
                <w:lang w:eastAsia="en-US"/>
              </w:rPr>
              <w:t>I.1.17</w:t>
            </w:r>
            <w:r w:rsidR="006165DF" w:rsidRPr="0008160D">
              <w:rPr>
                <w:rFonts w:eastAsia="Calibri"/>
                <w:b/>
                <w:sz w:val="20"/>
                <w:szCs w:val="20"/>
                <w:lang w:eastAsia="en-US"/>
              </w:rPr>
              <w:t>.</w:t>
            </w:r>
          </w:p>
        </w:tc>
        <w:tc>
          <w:tcPr>
            <w:tcW w:w="3109" w:type="dxa"/>
            <w:vMerge w:val="restart"/>
            <w:shd w:val="clear" w:color="auto" w:fill="DEEAF6" w:themeFill="accent1" w:themeFillTint="33"/>
            <w:vAlign w:val="center"/>
          </w:tcPr>
          <w:p w14:paraId="6E190435" w14:textId="6325456D" w:rsidR="006165DF" w:rsidRPr="0008160D" w:rsidRDefault="00566B40" w:rsidP="00BE37BB">
            <w:pPr>
              <w:jc w:val="both"/>
              <w:rPr>
                <w:rFonts w:eastAsia="Calibri"/>
                <w:b/>
                <w:sz w:val="20"/>
                <w:szCs w:val="20"/>
                <w:lang w:eastAsia="en-US"/>
              </w:rPr>
            </w:pPr>
            <w:r>
              <w:rPr>
                <w:rFonts w:eastAsia="Calibri"/>
                <w:b/>
                <w:sz w:val="20"/>
                <w:szCs w:val="20"/>
                <w:lang w:eastAsia="en-US"/>
              </w:rPr>
              <w:t xml:space="preserve">Korisnik </w:t>
            </w:r>
            <w:r w:rsidR="006165DF" w:rsidRPr="0008160D">
              <w:rPr>
                <w:rFonts w:eastAsia="Calibri"/>
                <w:b/>
                <w:sz w:val="20"/>
                <w:szCs w:val="20"/>
                <w:lang w:eastAsia="en-US"/>
              </w:rPr>
              <w:t xml:space="preserve"> uključujući njegova partnerska i po</w:t>
            </w:r>
            <w:r>
              <w:rPr>
                <w:rFonts w:eastAsia="Calibri"/>
                <w:b/>
                <w:sz w:val="20"/>
                <w:szCs w:val="20"/>
                <w:lang w:eastAsia="en-US"/>
              </w:rPr>
              <w:t xml:space="preserve">vezana poduzeća podnio je jedan Zahtjev za potporu </w:t>
            </w:r>
            <w:r w:rsidR="006165DF" w:rsidRPr="0008160D">
              <w:rPr>
                <w:rFonts w:eastAsia="Calibri"/>
                <w:b/>
                <w:sz w:val="20"/>
                <w:szCs w:val="20"/>
                <w:lang w:eastAsia="en-US"/>
              </w:rPr>
              <w:t xml:space="preserve">unutar ovog </w:t>
            </w:r>
            <w:r w:rsidR="0008160D">
              <w:rPr>
                <w:rFonts w:eastAsia="Calibri"/>
                <w:b/>
                <w:sz w:val="20"/>
                <w:szCs w:val="20"/>
                <w:lang w:eastAsia="en-US"/>
              </w:rPr>
              <w:t>N</w:t>
            </w:r>
            <w:r w:rsidR="006165DF" w:rsidRPr="0008160D">
              <w:rPr>
                <w:rFonts w:eastAsia="Calibri"/>
                <w:b/>
                <w:sz w:val="20"/>
                <w:szCs w:val="20"/>
                <w:lang w:eastAsia="en-US"/>
              </w:rPr>
              <w:t>atječaja:</w:t>
            </w:r>
          </w:p>
          <w:p w14:paraId="50C349BB" w14:textId="77777777" w:rsidR="006165DF" w:rsidRPr="0008160D" w:rsidRDefault="006165DF" w:rsidP="00BE37BB">
            <w:pPr>
              <w:jc w:val="both"/>
              <w:rPr>
                <w:rFonts w:eastAsia="Calibri"/>
                <w:i/>
                <w:sz w:val="20"/>
                <w:szCs w:val="20"/>
                <w:lang w:eastAsia="en-US"/>
              </w:rPr>
            </w:pPr>
            <w:r w:rsidRPr="0008160D">
              <w:rPr>
                <w:rFonts w:eastAsia="Calibri"/>
                <w:i/>
                <w:sz w:val="20"/>
                <w:szCs w:val="20"/>
                <w:lang w:eastAsia="en-US"/>
              </w:rPr>
              <w:t>(</w:t>
            </w:r>
            <w:r w:rsidRPr="0008160D">
              <w:rPr>
                <w:rFonts w:eastAsia="Calibri"/>
                <w:b/>
                <w:i/>
                <w:sz w:val="20"/>
                <w:szCs w:val="20"/>
                <w:lang w:eastAsia="en-US"/>
              </w:rPr>
              <w:t>zadebljati –</w:t>
            </w:r>
            <w:r w:rsidRPr="0008160D">
              <w:rPr>
                <w:rFonts w:eastAsia="Calibri"/>
                <w:i/>
                <w:sz w:val="20"/>
                <w:szCs w:val="20"/>
                <w:lang w:eastAsia="en-US"/>
              </w:rPr>
              <w:t xml:space="preserve"> </w:t>
            </w:r>
            <w:r w:rsidRPr="0008160D">
              <w:rPr>
                <w:rFonts w:eastAsia="Calibri"/>
                <w:b/>
                <w:i/>
                <w:sz w:val="20"/>
                <w:szCs w:val="20"/>
                <w:lang w:eastAsia="en-US"/>
              </w:rPr>
              <w:t xml:space="preserve">bold </w:t>
            </w:r>
            <w:r w:rsidRPr="0008160D">
              <w:rPr>
                <w:rFonts w:eastAsia="Calibri"/>
                <w:i/>
                <w:sz w:val="20"/>
                <w:szCs w:val="20"/>
                <w:lang w:eastAsia="en-US"/>
              </w:rPr>
              <w:t>odgovor)</w:t>
            </w:r>
          </w:p>
          <w:p w14:paraId="6EF07B19" w14:textId="77777777" w:rsidR="006165DF" w:rsidRPr="0008160D" w:rsidRDefault="006165DF" w:rsidP="00BE37BB">
            <w:pPr>
              <w:jc w:val="both"/>
              <w:rPr>
                <w:rFonts w:eastAsia="Calibri"/>
                <w:b/>
                <w:i/>
                <w:sz w:val="20"/>
                <w:szCs w:val="20"/>
                <w:lang w:eastAsia="en-US"/>
              </w:rPr>
            </w:pPr>
            <w:r w:rsidRPr="0008160D">
              <w:rPr>
                <w:rFonts w:eastAsia="Calibri"/>
                <w:b/>
                <w:i/>
                <w:sz w:val="20"/>
                <w:szCs w:val="20"/>
                <w:lang w:eastAsia="en-US"/>
              </w:rPr>
              <w:t>Pojašnjenje:</w:t>
            </w:r>
          </w:p>
          <w:p w14:paraId="2E1CF24F" w14:textId="0CB88B6A" w:rsidR="006165DF" w:rsidRPr="0008160D" w:rsidRDefault="006165DF" w:rsidP="00BE37BB">
            <w:pPr>
              <w:jc w:val="both"/>
              <w:rPr>
                <w:rFonts w:eastAsia="Calibri"/>
                <w:i/>
                <w:sz w:val="20"/>
                <w:szCs w:val="20"/>
                <w:lang w:eastAsia="en-US"/>
              </w:rPr>
            </w:pPr>
            <w:r w:rsidRPr="0008160D">
              <w:rPr>
                <w:rFonts w:eastAsia="Calibri"/>
                <w:i/>
                <w:sz w:val="20"/>
                <w:szCs w:val="20"/>
                <w:lang w:eastAsia="en-US"/>
              </w:rPr>
              <w:t>Ako je odgovor „NE“, navedite partnerska/povezana poduzeća koja su se prijavila na ovaj Natječaj</w:t>
            </w:r>
          </w:p>
        </w:tc>
        <w:tc>
          <w:tcPr>
            <w:tcW w:w="5310" w:type="dxa"/>
            <w:gridSpan w:val="18"/>
            <w:shd w:val="clear" w:color="auto" w:fill="auto"/>
            <w:vAlign w:val="center"/>
          </w:tcPr>
          <w:p w14:paraId="2CDF494C" w14:textId="153288A5" w:rsidR="00566B40" w:rsidRPr="00566B40" w:rsidRDefault="00566B40" w:rsidP="00566B40">
            <w:pPr>
              <w:rPr>
                <w:sz w:val="20"/>
                <w:szCs w:val="20"/>
              </w:rPr>
            </w:pPr>
          </w:p>
          <w:p w14:paraId="3C364D7B" w14:textId="7983E167" w:rsidR="006165DF" w:rsidRPr="0008160D" w:rsidRDefault="006165DF" w:rsidP="00BE37BB">
            <w:pPr>
              <w:pStyle w:val="ListParagraph"/>
              <w:ind w:left="197" w:hanging="197"/>
              <w:rPr>
                <w:rFonts w:ascii="Times New Roman" w:hAnsi="Times New Roman"/>
                <w:sz w:val="20"/>
                <w:szCs w:val="20"/>
                <w:lang w:val="hr-HR"/>
              </w:rPr>
            </w:pPr>
            <w:r w:rsidRPr="0008160D">
              <w:rPr>
                <w:rFonts w:ascii="Times New Roman" w:hAnsi="Times New Roman"/>
                <w:sz w:val="20"/>
                <w:szCs w:val="20"/>
                <w:lang w:val="hr-HR"/>
              </w:rPr>
              <w:t>a) DA</w:t>
            </w:r>
          </w:p>
          <w:p w14:paraId="6A8704E7" w14:textId="4292882A" w:rsidR="006165DF" w:rsidRPr="00566B40" w:rsidRDefault="006165DF" w:rsidP="00566B40">
            <w:pPr>
              <w:pStyle w:val="ListParagraph"/>
              <w:ind w:left="197" w:hanging="197"/>
              <w:rPr>
                <w:rFonts w:ascii="Times New Roman" w:hAnsi="Times New Roman"/>
                <w:sz w:val="20"/>
                <w:szCs w:val="20"/>
                <w:lang w:val="hr-HR"/>
              </w:rPr>
            </w:pPr>
            <w:r w:rsidRPr="0008160D">
              <w:rPr>
                <w:rFonts w:ascii="Times New Roman" w:hAnsi="Times New Roman"/>
                <w:sz w:val="20"/>
                <w:szCs w:val="20"/>
                <w:lang w:val="hr-HR"/>
              </w:rPr>
              <w:t>b) NE</w:t>
            </w:r>
          </w:p>
        </w:tc>
      </w:tr>
      <w:tr w:rsidR="006165DF" w:rsidRPr="0008160D" w14:paraId="1FAA4C7B" w14:textId="77777777" w:rsidTr="00831498">
        <w:trPr>
          <w:gridAfter w:val="1"/>
          <w:wAfter w:w="7" w:type="dxa"/>
          <w:trHeight w:val="203"/>
        </w:trPr>
        <w:tc>
          <w:tcPr>
            <w:tcW w:w="941" w:type="dxa"/>
            <w:vMerge/>
            <w:shd w:val="clear" w:color="auto" w:fill="DEEAF6" w:themeFill="accent1" w:themeFillTint="33"/>
            <w:vAlign w:val="center"/>
          </w:tcPr>
          <w:p w14:paraId="56A070C8" w14:textId="77777777" w:rsidR="006165DF" w:rsidRPr="0008160D" w:rsidRDefault="006165DF" w:rsidP="00BE37BB">
            <w:pPr>
              <w:rPr>
                <w:rFonts w:eastAsia="Calibri"/>
                <w:b/>
                <w:sz w:val="20"/>
                <w:szCs w:val="20"/>
                <w:lang w:eastAsia="en-US"/>
              </w:rPr>
            </w:pPr>
          </w:p>
        </w:tc>
        <w:tc>
          <w:tcPr>
            <w:tcW w:w="3109" w:type="dxa"/>
            <w:vMerge/>
            <w:shd w:val="clear" w:color="auto" w:fill="DEEAF6" w:themeFill="accent1" w:themeFillTint="33"/>
            <w:vAlign w:val="center"/>
          </w:tcPr>
          <w:p w14:paraId="64139EAB" w14:textId="77777777" w:rsidR="006165DF" w:rsidRPr="0008160D" w:rsidRDefault="006165DF" w:rsidP="00BE37BB">
            <w:pPr>
              <w:jc w:val="both"/>
              <w:rPr>
                <w:rFonts w:eastAsia="Calibri"/>
                <w:b/>
                <w:sz w:val="20"/>
                <w:szCs w:val="20"/>
                <w:lang w:eastAsia="en-US"/>
              </w:rPr>
            </w:pPr>
          </w:p>
        </w:tc>
        <w:tc>
          <w:tcPr>
            <w:tcW w:w="5310" w:type="dxa"/>
            <w:gridSpan w:val="18"/>
            <w:shd w:val="clear" w:color="auto" w:fill="DEEAF6" w:themeFill="accent1" w:themeFillTint="33"/>
            <w:vAlign w:val="center"/>
          </w:tcPr>
          <w:p w14:paraId="5FBAE32E" w14:textId="77777777" w:rsidR="006165DF" w:rsidRPr="0008160D" w:rsidRDefault="006165DF" w:rsidP="00BE37BB">
            <w:pPr>
              <w:rPr>
                <w:sz w:val="20"/>
                <w:szCs w:val="20"/>
              </w:rPr>
            </w:pPr>
          </w:p>
        </w:tc>
      </w:tr>
      <w:tr w:rsidR="00CA4AAD" w:rsidRPr="0008160D" w14:paraId="123730BA" w14:textId="77777777" w:rsidTr="00566B40">
        <w:trPr>
          <w:gridAfter w:val="1"/>
          <w:wAfter w:w="7" w:type="dxa"/>
          <w:trHeight w:val="260"/>
        </w:trPr>
        <w:tc>
          <w:tcPr>
            <w:tcW w:w="941" w:type="dxa"/>
            <w:vMerge/>
            <w:shd w:val="clear" w:color="auto" w:fill="DEEAF6" w:themeFill="accent1" w:themeFillTint="33"/>
            <w:vAlign w:val="center"/>
          </w:tcPr>
          <w:p w14:paraId="6344CC52" w14:textId="77777777" w:rsidR="006165DF" w:rsidRPr="0008160D" w:rsidRDefault="006165DF" w:rsidP="00BE37BB">
            <w:pPr>
              <w:rPr>
                <w:rFonts w:eastAsia="Calibri"/>
                <w:b/>
                <w:sz w:val="20"/>
                <w:szCs w:val="20"/>
                <w:lang w:eastAsia="en-US"/>
              </w:rPr>
            </w:pPr>
          </w:p>
        </w:tc>
        <w:tc>
          <w:tcPr>
            <w:tcW w:w="3109" w:type="dxa"/>
            <w:vMerge/>
            <w:shd w:val="clear" w:color="auto" w:fill="DEEAF6" w:themeFill="accent1" w:themeFillTint="33"/>
            <w:vAlign w:val="center"/>
          </w:tcPr>
          <w:p w14:paraId="615F441F" w14:textId="77777777" w:rsidR="006165DF" w:rsidRPr="0008160D" w:rsidRDefault="006165DF" w:rsidP="00BE37BB">
            <w:pPr>
              <w:jc w:val="both"/>
              <w:rPr>
                <w:rFonts w:eastAsia="Calibri"/>
                <w:b/>
                <w:sz w:val="20"/>
                <w:szCs w:val="20"/>
                <w:lang w:eastAsia="en-US"/>
              </w:rPr>
            </w:pPr>
          </w:p>
        </w:tc>
        <w:tc>
          <w:tcPr>
            <w:tcW w:w="5310" w:type="dxa"/>
            <w:gridSpan w:val="18"/>
            <w:shd w:val="clear" w:color="auto" w:fill="auto"/>
            <w:vAlign w:val="center"/>
          </w:tcPr>
          <w:p w14:paraId="329D017E" w14:textId="77777777" w:rsidR="006165DF" w:rsidRPr="0008160D" w:rsidRDefault="006165DF" w:rsidP="00BE37BB">
            <w:pPr>
              <w:pStyle w:val="ListParagraph"/>
              <w:ind w:left="197" w:hanging="197"/>
              <w:rPr>
                <w:rFonts w:ascii="Times New Roman" w:hAnsi="Times New Roman"/>
                <w:sz w:val="20"/>
                <w:szCs w:val="20"/>
                <w:lang w:val="hr-HR"/>
              </w:rPr>
            </w:pPr>
          </w:p>
          <w:p w14:paraId="1EC54D67" w14:textId="024F2DCF" w:rsidR="00A36CCD" w:rsidRPr="0008160D" w:rsidRDefault="00A36CCD" w:rsidP="00BE37BB">
            <w:pPr>
              <w:pStyle w:val="ListParagraph"/>
              <w:ind w:left="197" w:hanging="197"/>
              <w:rPr>
                <w:rFonts w:ascii="Times New Roman" w:hAnsi="Times New Roman"/>
                <w:sz w:val="20"/>
                <w:szCs w:val="20"/>
                <w:lang w:val="hr-HR"/>
              </w:rPr>
            </w:pPr>
          </w:p>
        </w:tc>
      </w:tr>
      <w:tr w:rsidR="000838F2" w:rsidRPr="0008160D" w14:paraId="03D16F5F" w14:textId="77777777" w:rsidTr="00831498">
        <w:trPr>
          <w:gridAfter w:val="1"/>
          <w:wAfter w:w="7" w:type="dxa"/>
          <w:trHeight w:val="340"/>
        </w:trPr>
        <w:tc>
          <w:tcPr>
            <w:tcW w:w="941" w:type="dxa"/>
            <w:shd w:val="clear" w:color="auto" w:fill="DEEAF6" w:themeFill="accent1" w:themeFillTint="33"/>
            <w:vAlign w:val="center"/>
          </w:tcPr>
          <w:p w14:paraId="26CDB018" w14:textId="02D36622" w:rsidR="000838F2" w:rsidRPr="0008160D" w:rsidRDefault="00E2714D" w:rsidP="00BE37BB">
            <w:pPr>
              <w:rPr>
                <w:rFonts w:eastAsia="Calibri"/>
                <w:b/>
                <w:sz w:val="20"/>
                <w:szCs w:val="20"/>
                <w:lang w:eastAsia="en-US"/>
              </w:rPr>
            </w:pPr>
            <w:r>
              <w:rPr>
                <w:rFonts w:eastAsia="Calibri"/>
                <w:b/>
                <w:sz w:val="20"/>
                <w:szCs w:val="20"/>
                <w:lang w:eastAsia="en-US"/>
              </w:rPr>
              <w:t>I.1.18</w:t>
            </w:r>
            <w:r w:rsidR="000838F2" w:rsidRPr="0008160D">
              <w:rPr>
                <w:rFonts w:eastAsia="Calibri"/>
                <w:b/>
                <w:sz w:val="20"/>
                <w:szCs w:val="20"/>
                <w:lang w:eastAsia="en-US"/>
              </w:rPr>
              <w:t>.</w:t>
            </w:r>
          </w:p>
        </w:tc>
        <w:tc>
          <w:tcPr>
            <w:tcW w:w="3109" w:type="dxa"/>
            <w:shd w:val="clear" w:color="auto" w:fill="DEEAF6" w:themeFill="accent1" w:themeFillTint="33"/>
            <w:vAlign w:val="center"/>
          </w:tcPr>
          <w:p w14:paraId="3BE950CD" w14:textId="70AF8A49" w:rsidR="000838F2" w:rsidRPr="0008160D" w:rsidRDefault="00566B40" w:rsidP="00BE37BB">
            <w:pPr>
              <w:jc w:val="both"/>
              <w:rPr>
                <w:rFonts w:eastAsia="Calibri"/>
                <w:b/>
                <w:sz w:val="20"/>
                <w:szCs w:val="20"/>
                <w:lang w:eastAsia="en-US"/>
              </w:rPr>
            </w:pPr>
            <w:r>
              <w:rPr>
                <w:rFonts w:eastAsia="Calibri"/>
                <w:b/>
                <w:sz w:val="20"/>
                <w:szCs w:val="20"/>
                <w:lang w:eastAsia="en-US"/>
              </w:rPr>
              <w:t xml:space="preserve">Korisnik </w:t>
            </w:r>
            <w:r w:rsidR="008D4AF7">
              <w:rPr>
                <w:rFonts w:eastAsia="Calibri"/>
                <w:b/>
                <w:sz w:val="20"/>
                <w:szCs w:val="20"/>
                <w:lang w:eastAsia="en-US"/>
              </w:rPr>
              <w:t xml:space="preserve"> (mladi poljoprivrednik)</w:t>
            </w:r>
            <w:r w:rsidR="000838F2" w:rsidRPr="0008160D">
              <w:rPr>
                <w:rFonts w:eastAsia="Calibri"/>
                <w:b/>
                <w:sz w:val="20"/>
                <w:szCs w:val="20"/>
                <w:lang w:eastAsia="en-US"/>
              </w:rPr>
              <w:t xml:space="preserve"> </w:t>
            </w:r>
            <w:r w:rsidR="00FA608B" w:rsidRPr="00FA608B">
              <w:rPr>
                <w:rFonts w:eastAsia="Calibri"/>
                <w:b/>
                <w:sz w:val="20"/>
                <w:szCs w:val="20"/>
                <w:lang w:eastAsia="en-US"/>
              </w:rPr>
              <w:t>u tren</w:t>
            </w:r>
            <w:r w:rsidR="004C42AB">
              <w:rPr>
                <w:rFonts w:eastAsia="Calibri"/>
                <w:b/>
                <w:sz w:val="20"/>
                <w:szCs w:val="20"/>
                <w:lang w:eastAsia="en-US"/>
              </w:rPr>
              <w:t>utku podnošenja Zahtjeva za potporu</w:t>
            </w:r>
            <w:r w:rsidR="008D4AF7">
              <w:rPr>
                <w:rFonts w:eastAsia="Calibri"/>
                <w:b/>
                <w:sz w:val="20"/>
                <w:szCs w:val="20"/>
                <w:lang w:eastAsia="en-US"/>
              </w:rPr>
              <w:t xml:space="preserve"> je zaposlen na puno radno vrijeme  u poljoprivrednom gospodarstvu  za koje traži potporu</w:t>
            </w:r>
            <w:r w:rsidR="007B7C82">
              <w:rPr>
                <w:rFonts w:eastAsia="Calibri"/>
                <w:b/>
                <w:sz w:val="20"/>
                <w:szCs w:val="20"/>
                <w:lang w:eastAsia="en-US"/>
              </w:rPr>
              <w:t>, upisan je u RPO</w:t>
            </w:r>
            <w:r w:rsidR="002B10B1">
              <w:rPr>
                <w:rFonts w:eastAsia="Calibri"/>
                <w:b/>
                <w:sz w:val="20"/>
                <w:szCs w:val="20"/>
                <w:lang w:eastAsia="en-US"/>
              </w:rPr>
              <w:t>/obveznik poreza na dobit</w:t>
            </w:r>
            <w:r w:rsidR="008D4AF7">
              <w:rPr>
                <w:rFonts w:eastAsia="Calibri"/>
                <w:b/>
                <w:sz w:val="20"/>
                <w:szCs w:val="20"/>
                <w:lang w:eastAsia="en-US"/>
              </w:rPr>
              <w:t xml:space="preserve"> i plaća doprinose (mirovinsko i zdravstveno)</w:t>
            </w:r>
            <w:r w:rsidR="007B7C82">
              <w:rPr>
                <w:rFonts w:eastAsia="Calibri"/>
                <w:b/>
                <w:sz w:val="20"/>
                <w:szCs w:val="20"/>
                <w:lang w:eastAsia="en-US"/>
              </w:rPr>
              <w:t xml:space="preserve"> po osnovi poljoprivrede</w:t>
            </w:r>
            <w:r w:rsidR="000838F2" w:rsidRPr="0008160D">
              <w:rPr>
                <w:rFonts w:eastAsia="Calibri"/>
                <w:b/>
                <w:sz w:val="20"/>
                <w:szCs w:val="20"/>
                <w:lang w:eastAsia="en-US"/>
              </w:rPr>
              <w:t>:</w:t>
            </w:r>
          </w:p>
          <w:p w14:paraId="00CD9847" w14:textId="77777777" w:rsidR="000838F2" w:rsidRPr="0008160D" w:rsidRDefault="000838F2" w:rsidP="00BE37BB">
            <w:pPr>
              <w:jc w:val="both"/>
              <w:rPr>
                <w:rFonts w:eastAsia="Calibri"/>
                <w:b/>
                <w:i/>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odgovor</w:t>
            </w:r>
            <w:r w:rsidRPr="0008160D">
              <w:rPr>
                <w:rFonts w:eastAsia="Calibri"/>
                <w:b/>
                <w:i/>
                <w:sz w:val="20"/>
                <w:szCs w:val="20"/>
                <w:lang w:eastAsia="en-US"/>
              </w:rPr>
              <w:t>)</w:t>
            </w:r>
          </w:p>
          <w:p w14:paraId="6A577A10" w14:textId="77777777" w:rsidR="000838F2" w:rsidRPr="0008160D" w:rsidRDefault="000838F2" w:rsidP="00BE37BB">
            <w:pPr>
              <w:jc w:val="both"/>
              <w:rPr>
                <w:rFonts w:eastAsia="Calibri"/>
                <w:b/>
                <w:i/>
                <w:sz w:val="20"/>
                <w:szCs w:val="20"/>
                <w:lang w:eastAsia="en-US"/>
              </w:rPr>
            </w:pPr>
            <w:r w:rsidRPr="0008160D">
              <w:rPr>
                <w:rFonts w:eastAsia="Calibri"/>
                <w:b/>
                <w:i/>
                <w:sz w:val="20"/>
                <w:szCs w:val="20"/>
                <w:lang w:eastAsia="en-US"/>
              </w:rPr>
              <w:t>Pojašnjenje:</w:t>
            </w:r>
          </w:p>
          <w:p w14:paraId="4EFDF775" w14:textId="1AB1AB4B" w:rsidR="000838F2" w:rsidRPr="0008160D" w:rsidRDefault="008D4AF7" w:rsidP="00123B59">
            <w:pPr>
              <w:jc w:val="both"/>
              <w:rPr>
                <w:rFonts w:eastAsia="Calibri"/>
                <w:b/>
                <w:sz w:val="20"/>
                <w:szCs w:val="20"/>
                <w:lang w:eastAsia="en-US"/>
              </w:rPr>
            </w:pPr>
            <w:r>
              <w:rPr>
                <w:rFonts w:eastAsia="Calibri"/>
                <w:i/>
                <w:sz w:val="20"/>
                <w:szCs w:val="20"/>
                <w:lang w:eastAsia="en-US"/>
              </w:rPr>
              <w:t xml:space="preserve">Odgovoriti u slučaju ako </w:t>
            </w:r>
            <w:r w:rsidR="00566B40">
              <w:rPr>
                <w:rFonts w:eastAsia="Calibri"/>
                <w:i/>
                <w:sz w:val="20"/>
                <w:szCs w:val="20"/>
                <w:lang w:eastAsia="en-US"/>
              </w:rPr>
              <w:t xml:space="preserve">korisnik </w:t>
            </w:r>
            <w:r>
              <w:rPr>
                <w:rFonts w:eastAsia="Calibri"/>
                <w:i/>
                <w:sz w:val="20"/>
                <w:szCs w:val="20"/>
                <w:lang w:eastAsia="en-US"/>
              </w:rPr>
              <w:t xml:space="preserve"> (mladi poljoprivrednik</w:t>
            </w:r>
            <w:r w:rsidR="007B7C82">
              <w:rPr>
                <w:rFonts w:eastAsia="Calibri"/>
                <w:i/>
                <w:sz w:val="20"/>
                <w:szCs w:val="20"/>
                <w:lang w:eastAsia="en-US"/>
              </w:rPr>
              <w:t>)</w:t>
            </w:r>
            <w:r>
              <w:rPr>
                <w:rFonts w:eastAsia="Calibri"/>
                <w:i/>
                <w:sz w:val="20"/>
                <w:szCs w:val="20"/>
                <w:lang w:eastAsia="en-US"/>
              </w:rPr>
              <w:t xml:space="preserve"> traži potporu u iznosu 37</w:t>
            </w:r>
            <w:r w:rsidR="00F24860">
              <w:rPr>
                <w:rFonts w:eastAsia="Calibri"/>
                <w:i/>
                <w:sz w:val="20"/>
                <w:szCs w:val="20"/>
                <w:lang w:eastAsia="en-US"/>
              </w:rPr>
              <w:t>0</w:t>
            </w:r>
            <w:r>
              <w:rPr>
                <w:rFonts w:eastAsia="Calibri"/>
                <w:i/>
                <w:sz w:val="20"/>
                <w:szCs w:val="20"/>
                <w:lang w:eastAsia="en-US"/>
              </w:rPr>
              <w:t>.</w:t>
            </w:r>
            <w:r w:rsidR="00F24860">
              <w:rPr>
                <w:rFonts w:eastAsia="Calibri"/>
                <w:i/>
                <w:sz w:val="20"/>
                <w:szCs w:val="20"/>
                <w:lang w:eastAsia="en-US"/>
              </w:rPr>
              <w:t>625</w:t>
            </w:r>
            <w:r>
              <w:rPr>
                <w:rFonts w:eastAsia="Calibri"/>
                <w:i/>
                <w:sz w:val="20"/>
                <w:szCs w:val="20"/>
                <w:lang w:eastAsia="en-US"/>
              </w:rPr>
              <w:t xml:space="preserve">,00 HRK. </w:t>
            </w:r>
            <w:r w:rsidR="007B7C82">
              <w:rPr>
                <w:rFonts w:eastAsia="Calibri"/>
                <w:i/>
                <w:sz w:val="20"/>
                <w:szCs w:val="20"/>
                <w:lang w:eastAsia="en-US"/>
              </w:rPr>
              <w:t xml:space="preserve">U protivnome odgovoriti s „N/P“. </w:t>
            </w:r>
            <w:r>
              <w:rPr>
                <w:rFonts w:eastAsia="Calibri"/>
                <w:i/>
                <w:sz w:val="20"/>
                <w:szCs w:val="20"/>
                <w:lang w:eastAsia="en-US"/>
              </w:rPr>
              <w:t xml:space="preserve">Ako </w:t>
            </w:r>
            <w:r w:rsidR="00566B40">
              <w:rPr>
                <w:rFonts w:eastAsia="Calibri"/>
                <w:i/>
                <w:sz w:val="20"/>
                <w:szCs w:val="20"/>
                <w:lang w:eastAsia="en-US"/>
              </w:rPr>
              <w:t xml:space="preserve">korisnik </w:t>
            </w:r>
            <w:r w:rsidR="007B7C82">
              <w:rPr>
                <w:rFonts w:eastAsia="Calibri"/>
                <w:i/>
                <w:sz w:val="20"/>
                <w:szCs w:val="20"/>
                <w:lang w:eastAsia="en-US"/>
              </w:rPr>
              <w:t xml:space="preserve"> nije zaposlen na puno radno vrijeme u poljoprivrednom gospodarstvu za koje traži potporu, nije upisan u RPO i ne plaća doprinose po osnovi poljoprivrede, mora isto ostvariti najkasnije prilikom podnošenja konačnog Zahtjeva za isplatu i ispunjavati navedeni uvjet pet (5) godina od dana konačne isplate sredstava (u slučaju da traži 37</w:t>
            </w:r>
            <w:r w:rsidR="00F24860">
              <w:rPr>
                <w:rFonts w:eastAsia="Calibri"/>
                <w:i/>
                <w:sz w:val="20"/>
                <w:szCs w:val="20"/>
                <w:lang w:eastAsia="en-US"/>
              </w:rPr>
              <w:t>0</w:t>
            </w:r>
            <w:r w:rsidR="007B7C82">
              <w:rPr>
                <w:rFonts w:eastAsia="Calibri"/>
                <w:i/>
                <w:sz w:val="20"/>
                <w:szCs w:val="20"/>
                <w:lang w:eastAsia="en-US"/>
              </w:rPr>
              <w:t>.</w:t>
            </w:r>
            <w:r w:rsidR="00F24860">
              <w:rPr>
                <w:rFonts w:eastAsia="Calibri"/>
                <w:i/>
                <w:sz w:val="20"/>
                <w:szCs w:val="20"/>
                <w:lang w:eastAsia="en-US"/>
              </w:rPr>
              <w:t>625</w:t>
            </w:r>
            <w:r w:rsidR="007B7C82">
              <w:rPr>
                <w:rFonts w:eastAsia="Calibri"/>
                <w:i/>
                <w:sz w:val="20"/>
                <w:szCs w:val="20"/>
                <w:lang w:eastAsia="en-US"/>
              </w:rPr>
              <w:t xml:space="preserve">,00 HRK).   </w:t>
            </w:r>
            <w:r>
              <w:rPr>
                <w:rFonts w:eastAsia="Calibri"/>
                <w:i/>
                <w:sz w:val="20"/>
                <w:szCs w:val="20"/>
                <w:lang w:eastAsia="en-US"/>
              </w:rPr>
              <w:t xml:space="preserve"> </w:t>
            </w:r>
          </w:p>
        </w:tc>
        <w:tc>
          <w:tcPr>
            <w:tcW w:w="5310" w:type="dxa"/>
            <w:gridSpan w:val="18"/>
            <w:shd w:val="clear" w:color="auto" w:fill="auto"/>
            <w:vAlign w:val="center"/>
          </w:tcPr>
          <w:p w14:paraId="45DE5BFA" w14:textId="77777777" w:rsidR="009D5F64" w:rsidRPr="0008160D" w:rsidRDefault="009D5F64" w:rsidP="009D5F64">
            <w:pPr>
              <w:pStyle w:val="ListParagraph"/>
              <w:rPr>
                <w:rFonts w:ascii="Times New Roman" w:hAnsi="Times New Roman"/>
                <w:sz w:val="20"/>
                <w:szCs w:val="20"/>
                <w:lang w:val="hr-HR"/>
              </w:rPr>
            </w:pPr>
          </w:p>
          <w:p w14:paraId="000B12C8" w14:textId="403424D8" w:rsidR="000838F2" w:rsidRPr="0008160D" w:rsidRDefault="000838F2" w:rsidP="0042021D">
            <w:pPr>
              <w:pStyle w:val="ListParagraph"/>
              <w:numPr>
                <w:ilvl w:val="0"/>
                <w:numId w:val="34"/>
              </w:numPr>
              <w:spacing w:line="240" w:lineRule="auto"/>
              <w:ind w:left="342" w:hanging="270"/>
              <w:rPr>
                <w:rFonts w:ascii="Times New Roman" w:hAnsi="Times New Roman"/>
                <w:sz w:val="20"/>
                <w:szCs w:val="20"/>
                <w:lang w:val="hr-HR"/>
              </w:rPr>
            </w:pPr>
            <w:r w:rsidRPr="0008160D">
              <w:rPr>
                <w:rFonts w:ascii="Times New Roman" w:hAnsi="Times New Roman"/>
                <w:sz w:val="20"/>
                <w:szCs w:val="20"/>
                <w:lang w:val="hr-HR"/>
              </w:rPr>
              <w:t>DA</w:t>
            </w:r>
          </w:p>
          <w:p w14:paraId="43DC3CE0" w14:textId="4910AB19" w:rsidR="000838F2" w:rsidRPr="0008160D" w:rsidRDefault="008D4AF7" w:rsidP="0042021D">
            <w:pPr>
              <w:pStyle w:val="ListParagraph"/>
              <w:numPr>
                <w:ilvl w:val="0"/>
                <w:numId w:val="34"/>
              </w:numPr>
              <w:spacing w:line="240" w:lineRule="auto"/>
              <w:ind w:left="342" w:hanging="270"/>
              <w:rPr>
                <w:rFonts w:ascii="Times New Roman" w:hAnsi="Times New Roman"/>
                <w:sz w:val="20"/>
                <w:szCs w:val="20"/>
                <w:lang w:val="hr-HR"/>
              </w:rPr>
            </w:pPr>
            <w:r>
              <w:rPr>
                <w:rFonts w:ascii="Times New Roman" w:hAnsi="Times New Roman"/>
                <w:sz w:val="20"/>
                <w:szCs w:val="20"/>
                <w:lang w:val="hr-HR"/>
              </w:rPr>
              <w:t xml:space="preserve">NE (dokazujem prilikom podnošenja konačne rate zahtjeva za isplatu) </w:t>
            </w:r>
            <w:r w:rsidR="000838F2" w:rsidRPr="0008160D">
              <w:rPr>
                <w:rFonts w:ascii="Times New Roman" w:hAnsi="Times New Roman"/>
                <w:sz w:val="20"/>
                <w:szCs w:val="20"/>
                <w:lang w:val="hr-HR"/>
              </w:rPr>
              <w:t xml:space="preserve"> </w:t>
            </w:r>
          </w:p>
          <w:p w14:paraId="0F5B0A12" w14:textId="2D0519FD" w:rsidR="007B7C82" w:rsidRDefault="008D4AF7" w:rsidP="0042021D">
            <w:pPr>
              <w:pStyle w:val="ListParagraph"/>
              <w:numPr>
                <w:ilvl w:val="0"/>
                <w:numId w:val="34"/>
              </w:numPr>
              <w:spacing w:line="240" w:lineRule="auto"/>
              <w:ind w:left="342" w:hanging="270"/>
              <w:rPr>
                <w:rFonts w:ascii="Times New Roman" w:hAnsi="Times New Roman"/>
                <w:sz w:val="20"/>
                <w:szCs w:val="20"/>
                <w:lang w:val="hr-HR"/>
              </w:rPr>
            </w:pPr>
            <w:r>
              <w:rPr>
                <w:rFonts w:ascii="Times New Roman" w:hAnsi="Times New Roman"/>
                <w:sz w:val="20"/>
                <w:szCs w:val="20"/>
                <w:lang w:val="hr-HR"/>
              </w:rPr>
              <w:t>N/P (Tražim 148.</w:t>
            </w:r>
            <w:r w:rsidR="00561814">
              <w:rPr>
                <w:rFonts w:ascii="Times New Roman" w:hAnsi="Times New Roman"/>
                <w:sz w:val="20"/>
                <w:szCs w:val="20"/>
                <w:lang w:val="hr-HR"/>
              </w:rPr>
              <w:t>250</w:t>
            </w:r>
            <w:r>
              <w:rPr>
                <w:rFonts w:ascii="Times New Roman" w:hAnsi="Times New Roman"/>
                <w:sz w:val="20"/>
                <w:szCs w:val="20"/>
                <w:lang w:val="hr-HR"/>
              </w:rPr>
              <w:t xml:space="preserve">,00 HRK pa nisam niti obvezan) </w:t>
            </w:r>
          </w:p>
          <w:p w14:paraId="2B4E392E" w14:textId="7E15CC24" w:rsidR="007B7C82" w:rsidRDefault="007B7C82" w:rsidP="00837F54">
            <w:pPr>
              <w:rPr>
                <w:sz w:val="20"/>
                <w:szCs w:val="20"/>
              </w:rPr>
            </w:pPr>
          </w:p>
          <w:p w14:paraId="25458E05" w14:textId="0D4EEB88" w:rsidR="007B7C82" w:rsidRDefault="007B7C82" w:rsidP="00837F54">
            <w:pPr>
              <w:rPr>
                <w:sz w:val="20"/>
                <w:szCs w:val="20"/>
              </w:rPr>
            </w:pPr>
          </w:p>
          <w:p w14:paraId="27AE7D40" w14:textId="77777777" w:rsidR="007B7C82" w:rsidRPr="00837F54" w:rsidRDefault="007B7C82" w:rsidP="00837F54">
            <w:pPr>
              <w:rPr>
                <w:sz w:val="20"/>
                <w:szCs w:val="20"/>
              </w:rPr>
            </w:pPr>
          </w:p>
          <w:p w14:paraId="73183C62" w14:textId="1F80B6CD" w:rsidR="000838F2" w:rsidRPr="00837F54" w:rsidRDefault="000838F2" w:rsidP="00837F54">
            <w:pPr>
              <w:rPr>
                <w:sz w:val="20"/>
                <w:szCs w:val="20"/>
              </w:rPr>
            </w:pPr>
          </w:p>
        </w:tc>
      </w:tr>
      <w:tr w:rsidR="00CA4AAD" w:rsidRPr="0008160D" w14:paraId="1A57DE42" w14:textId="77777777" w:rsidTr="00831498">
        <w:trPr>
          <w:gridAfter w:val="1"/>
          <w:wAfter w:w="7" w:type="dxa"/>
          <w:trHeight w:val="2240"/>
        </w:trPr>
        <w:tc>
          <w:tcPr>
            <w:tcW w:w="941" w:type="dxa"/>
            <w:shd w:val="clear" w:color="auto" w:fill="DEEAF6" w:themeFill="accent1" w:themeFillTint="33"/>
            <w:vAlign w:val="center"/>
          </w:tcPr>
          <w:p w14:paraId="3151115C" w14:textId="486EAC71" w:rsidR="00CA4AAD" w:rsidRPr="0008160D" w:rsidRDefault="00E2714D" w:rsidP="00BE37BB">
            <w:pPr>
              <w:rPr>
                <w:rFonts w:eastAsia="Calibri"/>
                <w:b/>
                <w:sz w:val="20"/>
                <w:szCs w:val="20"/>
                <w:lang w:eastAsia="en-US"/>
              </w:rPr>
            </w:pPr>
            <w:r>
              <w:rPr>
                <w:rFonts w:eastAsia="Calibri"/>
                <w:b/>
                <w:sz w:val="20"/>
                <w:szCs w:val="20"/>
                <w:lang w:eastAsia="en-US"/>
              </w:rPr>
              <w:lastRenderedPageBreak/>
              <w:t>I.1.19</w:t>
            </w:r>
            <w:r w:rsidR="00CA4AAD" w:rsidRPr="0008160D">
              <w:rPr>
                <w:rFonts w:eastAsia="Calibri"/>
                <w:b/>
                <w:sz w:val="20"/>
                <w:szCs w:val="20"/>
                <w:lang w:eastAsia="en-US"/>
              </w:rPr>
              <w:t>.</w:t>
            </w:r>
          </w:p>
        </w:tc>
        <w:tc>
          <w:tcPr>
            <w:tcW w:w="3109" w:type="dxa"/>
            <w:shd w:val="clear" w:color="auto" w:fill="DEEAF6" w:themeFill="accent1" w:themeFillTint="33"/>
            <w:vAlign w:val="center"/>
          </w:tcPr>
          <w:p w14:paraId="349854DA" w14:textId="77777777" w:rsidR="004C42AB" w:rsidRDefault="00566B40" w:rsidP="00BE37BB">
            <w:pPr>
              <w:jc w:val="both"/>
              <w:rPr>
                <w:rFonts w:eastAsia="Calibri"/>
                <w:b/>
                <w:sz w:val="20"/>
                <w:szCs w:val="20"/>
                <w:lang w:eastAsia="en-US"/>
              </w:rPr>
            </w:pPr>
            <w:r>
              <w:rPr>
                <w:rFonts w:eastAsia="Calibri"/>
                <w:b/>
                <w:sz w:val="20"/>
                <w:szCs w:val="20"/>
                <w:lang w:eastAsia="en-US"/>
              </w:rPr>
              <w:t xml:space="preserve">Korisnik </w:t>
            </w:r>
            <w:r w:rsidR="00CA4AAD" w:rsidRPr="0008160D">
              <w:rPr>
                <w:rFonts w:eastAsia="Calibri"/>
                <w:b/>
                <w:sz w:val="20"/>
                <w:szCs w:val="20"/>
                <w:lang w:eastAsia="en-US"/>
              </w:rPr>
              <w:t xml:space="preserve"> koji je u svojstvu nositelja OPG-a istodobno je i odgovorna osoba u pravnoj osobi: </w:t>
            </w:r>
          </w:p>
          <w:p w14:paraId="0E13C759" w14:textId="73F261A1" w:rsidR="00CA4AAD" w:rsidRPr="0008160D" w:rsidRDefault="00CA4AAD" w:rsidP="00BE37BB">
            <w:pPr>
              <w:jc w:val="both"/>
              <w:rPr>
                <w:rFonts w:eastAsia="Calibri"/>
                <w:b/>
                <w:i/>
                <w:sz w:val="20"/>
                <w:szCs w:val="20"/>
                <w:lang w:eastAsia="en-US"/>
              </w:rPr>
            </w:pPr>
            <w:r w:rsidRPr="0008160D">
              <w:rPr>
                <w:rFonts w:eastAsia="Calibri"/>
                <w:b/>
                <w:i/>
                <w:sz w:val="20"/>
                <w:szCs w:val="20"/>
                <w:lang w:eastAsia="en-US"/>
              </w:rPr>
              <w:t>(zadebljati – bold odgovor)</w:t>
            </w:r>
          </w:p>
          <w:p w14:paraId="27D35B67" w14:textId="77777777" w:rsidR="00CA4AAD" w:rsidRPr="0008160D" w:rsidRDefault="00CA4AAD" w:rsidP="00BE37BB">
            <w:pPr>
              <w:jc w:val="both"/>
              <w:rPr>
                <w:rFonts w:eastAsia="Calibri"/>
                <w:sz w:val="20"/>
                <w:szCs w:val="20"/>
                <w:lang w:eastAsia="en-US"/>
              </w:rPr>
            </w:pPr>
            <w:r w:rsidRPr="0008160D">
              <w:rPr>
                <w:rFonts w:eastAsia="Calibri"/>
                <w:b/>
                <w:i/>
                <w:sz w:val="20"/>
                <w:szCs w:val="20"/>
                <w:lang w:eastAsia="en-US"/>
              </w:rPr>
              <w:t>Pojašnjenje:</w:t>
            </w:r>
          </w:p>
          <w:p w14:paraId="72664F7D" w14:textId="58B66C36" w:rsidR="00CA4AAD" w:rsidRPr="0008160D" w:rsidRDefault="00CA4AAD" w:rsidP="003A06E9">
            <w:pPr>
              <w:jc w:val="both"/>
              <w:rPr>
                <w:rFonts w:eastAsia="Calibri"/>
                <w:b/>
                <w:sz w:val="20"/>
                <w:szCs w:val="20"/>
                <w:lang w:eastAsia="en-US"/>
              </w:rPr>
            </w:pPr>
            <w:r w:rsidRPr="0008160D">
              <w:rPr>
                <w:rFonts w:eastAsia="Calibri"/>
                <w:i/>
                <w:sz w:val="20"/>
                <w:szCs w:val="20"/>
                <w:lang w:eastAsia="en-US"/>
              </w:rPr>
              <w:t>Ako je nositelj OPG-a istodobno i odgovorna osoba u</w:t>
            </w:r>
            <w:r w:rsidR="004C42AB">
              <w:rPr>
                <w:rFonts w:eastAsia="Calibri"/>
                <w:i/>
                <w:sz w:val="20"/>
                <w:szCs w:val="20"/>
                <w:lang w:eastAsia="en-US"/>
              </w:rPr>
              <w:t xml:space="preserve"> pravnoj osobi, Zahtjev za potporu</w:t>
            </w:r>
            <w:r w:rsidRPr="0008160D">
              <w:rPr>
                <w:rFonts w:eastAsia="Calibri"/>
                <w:i/>
                <w:sz w:val="20"/>
                <w:szCs w:val="20"/>
                <w:lang w:eastAsia="en-US"/>
              </w:rPr>
              <w:t xml:space="preserve"> unutar ovog LAG Natječaja može podnijeti samo jed</w:t>
            </w:r>
            <w:r w:rsidR="003A06E9">
              <w:rPr>
                <w:rFonts w:eastAsia="Calibri"/>
                <w:i/>
                <w:sz w:val="20"/>
                <w:szCs w:val="20"/>
                <w:lang w:eastAsia="en-US"/>
              </w:rPr>
              <w:t>a</w:t>
            </w:r>
            <w:r w:rsidRPr="0008160D">
              <w:rPr>
                <w:rFonts w:eastAsia="Calibri"/>
                <w:i/>
                <w:sz w:val="20"/>
                <w:szCs w:val="20"/>
                <w:lang w:eastAsia="en-US"/>
              </w:rPr>
              <w:t>n od navedenih</w:t>
            </w:r>
            <w:r w:rsidRPr="0008160D">
              <w:rPr>
                <w:rFonts w:eastAsia="Calibri"/>
                <w:b/>
                <w:i/>
                <w:sz w:val="20"/>
                <w:szCs w:val="20"/>
                <w:lang w:eastAsia="en-US"/>
              </w:rPr>
              <w:t xml:space="preserve"> </w:t>
            </w:r>
            <w:r w:rsidR="004C42AB">
              <w:rPr>
                <w:rFonts w:eastAsia="Calibri"/>
                <w:i/>
                <w:sz w:val="20"/>
                <w:szCs w:val="20"/>
                <w:lang w:eastAsia="en-US"/>
              </w:rPr>
              <w:t>korisnika</w:t>
            </w:r>
            <w:r w:rsidRPr="0008160D">
              <w:rPr>
                <w:rFonts w:eastAsia="Calibri"/>
                <w:i/>
                <w:sz w:val="20"/>
                <w:szCs w:val="20"/>
                <w:lang w:eastAsia="en-US"/>
              </w:rPr>
              <w:t>.</w:t>
            </w:r>
          </w:p>
        </w:tc>
        <w:tc>
          <w:tcPr>
            <w:tcW w:w="5310" w:type="dxa"/>
            <w:gridSpan w:val="18"/>
            <w:shd w:val="clear" w:color="auto" w:fill="auto"/>
            <w:vAlign w:val="center"/>
          </w:tcPr>
          <w:p w14:paraId="5A045CC7" w14:textId="77777777" w:rsidR="00CA4AAD" w:rsidRPr="0008160D" w:rsidRDefault="00CA4AAD" w:rsidP="00BE37BB">
            <w:pPr>
              <w:rPr>
                <w:sz w:val="20"/>
                <w:szCs w:val="20"/>
              </w:rPr>
            </w:pPr>
            <w:r w:rsidRPr="0008160D">
              <w:rPr>
                <w:sz w:val="20"/>
                <w:szCs w:val="20"/>
              </w:rPr>
              <w:t>a) DA</w:t>
            </w:r>
          </w:p>
          <w:p w14:paraId="74682D8F" w14:textId="77777777" w:rsidR="00CA4AAD" w:rsidRPr="0008160D" w:rsidRDefault="00CA4AAD" w:rsidP="00BE37BB">
            <w:pPr>
              <w:rPr>
                <w:sz w:val="20"/>
                <w:szCs w:val="20"/>
              </w:rPr>
            </w:pPr>
            <w:r w:rsidRPr="0008160D">
              <w:rPr>
                <w:sz w:val="20"/>
                <w:szCs w:val="20"/>
              </w:rPr>
              <w:t>b) NE</w:t>
            </w:r>
          </w:p>
          <w:p w14:paraId="5BA8BD09" w14:textId="77777777" w:rsidR="00CA4AAD" w:rsidRPr="0008160D" w:rsidRDefault="00CA4AAD" w:rsidP="00BE37BB">
            <w:pPr>
              <w:rPr>
                <w:sz w:val="20"/>
                <w:szCs w:val="20"/>
              </w:rPr>
            </w:pPr>
            <w:r w:rsidRPr="0008160D">
              <w:rPr>
                <w:sz w:val="20"/>
                <w:szCs w:val="20"/>
              </w:rPr>
              <w:t>c) N/P</w:t>
            </w:r>
          </w:p>
          <w:p w14:paraId="7368E64C" w14:textId="77777777" w:rsidR="00CA4AAD" w:rsidRPr="0008160D" w:rsidRDefault="00CA4AAD" w:rsidP="00BE37BB">
            <w:pPr>
              <w:rPr>
                <w:sz w:val="20"/>
                <w:szCs w:val="20"/>
              </w:rPr>
            </w:pPr>
          </w:p>
        </w:tc>
      </w:tr>
      <w:tr w:rsidR="00CA4AAD" w:rsidRPr="0008160D" w14:paraId="3ABB4038" w14:textId="77777777" w:rsidTr="00831498">
        <w:trPr>
          <w:gridAfter w:val="1"/>
          <w:wAfter w:w="7" w:type="dxa"/>
          <w:trHeight w:val="350"/>
        </w:trPr>
        <w:tc>
          <w:tcPr>
            <w:tcW w:w="941" w:type="dxa"/>
            <w:vMerge w:val="restart"/>
            <w:shd w:val="clear" w:color="auto" w:fill="DEEAF6" w:themeFill="accent1" w:themeFillTint="33"/>
            <w:vAlign w:val="center"/>
          </w:tcPr>
          <w:p w14:paraId="37F64C24" w14:textId="7484B3C3" w:rsidR="00CA4AAD" w:rsidRPr="0008160D" w:rsidRDefault="00E2714D" w:rsidP="00BE37BB">
            <w:pPr>
              <w:rPr>
                <w:rFonts w:eastAsia="Calibri"/>
                <w:b/>
                <w:sz w:val="20"/>
                <w:szCs w:val="20"/>
                <w:lang w:eastAsia="en-US"/>
              </w:rPr>
            </w:pPr>
            <w:r>
              <w:rPr>
                <w:rFonts w:eastAsia="Calibri"/>
                <w:b/>
                <w:sz w:val="20"/>
                <w:szCs w:val="20"/>
                <w:lang w:eastAsia="en-US"/>
              </w:rPr>
              <w:t>I.1.20</w:t>
            </w:r>
            <w:r w:rsidR="00CA4AAD" w:rsidRPr="0008160D">
              <w:rPr>
                <w:rFonts w:eastAsia="Calibri"/>
                <w:b/>
                <w:sz w:val="20"/>
                <w:szCs w:val="20"/>
                <w:lang w:eastAsia="en-US"/>
              </w:rPr>
              <w:t>.</w:t>
            </w:r>
          </w:p>
        </w:tc>
        <w:tc>
          <w:tcPr>
            <w:tcW w:w="3109" w:type="dxa"/>
            <w:vMerge w:val="restart"/>
            <w:shd w:val="clear" w:color="auto" w:fill="DEEAF6" w:themeFill="accent1" w:themeFillTint="33"/>
            <w:vAlign w:val="center"/>
          </w:tcPr>
          <w:p w14:paraId="7ED3C376" w14:textId="4BD0266A" w:rsidR="00CA4AAD" w:rsidRPr="0008160D" w:rsidRDefault="00CA4AAD" w:rsidP="00BE37BB">
            <w:pPr>
              <w:jc w:val="both"/>
              <w:rPr>
                <w:rFonts w:eastAsia="Calibri"/>
                <w:b/>
                <w:sz w:val="20"/>
                <w:szCs w:val="20"/>
                <w:lang w:eastAsia="en-US"/>
              </w:rPr>
            </w:pPr>
            <w:r w:rsidRPr="0008160D">
              <w:rPr>
                <w:rFonts w:eastAsia="Calibri"/>
                <w:b/>
                <w:sz w:val="20"/>
                <w:szCs w:val="20"/>
                <w:lang w:eastAsia="en-US"/>
              </w:rPr>
              <w:t xml:space="preserve">Pravna osoba/e u kojima je </w:t>
            </w:r>
            <w:r w:rsidR="00566B40">
              <w:rPr>
                <w:rFonts w:eastAsia="Calibri"/>
                <w:b/>
                <w:sz w:val="20"/>
                <w:szCs w:val="20"/>
                <w:lang w:eastAsia="en-US"/>
              </w:rPr>
              <w:t xml:space="preserve">korisnik </w:t>
            </w:r>
            <w:r w:rsidRPr="0008160D">
              <w:rPr>
                <w:rFonts w:eastAsia="Calibri"/>
                <w:b/>
                <w:sz w:val="20"/>
                <w:szCs w:val="20"/>
                <w:lang w:eastAsia="en-US"/>
              </w:rPr>
              <w:t xml:space="preserve"> (nositelj OPG-a) u funkciji odgovorne osobe: </w:t>
            </w:r>
          </w:p>
          <w:p w14:paraId="1CFE8386" w14:textId="77777777" w:rsidR="00CA4AAD" w:rsidRPr="0008160D" w:rsidRDefault="00CA4AAD" w:rsidP="00BE37BB">
            <w:pPr>
              <w:jc w:val="both"/>
              <w:rPr>
                <w:rFonts w:eastAsia="Calibri"/>
                <w:sz w:val="20"/>
                <w:szCs w:val="20"/>
                <w:lang w:eastAsia="en-US"/>
              </w:rPr>
            </w:pPr>
            <w:r w:rsidRPr="0008160D">
              <w:rPr>
                <w:rFonts w:eastAsia="Calibri"/>
                <w:b/>
                <w:i/>
                <w:sz w:val="20"/>
                <w:szCs w:val="20"/>
                <w:lang w:eastAsia="en-US"/>
              </w:rPr>
              <w:t>Pojašnjenje:</w:t>
            </w:r>
          </w:p>
          <w:p w14:paraId="6B0876AE" w14:textId="09DF4780" w:rsidR="00CA4AAD" w:rsidRPr="0008160D" w:rsidRDefault="00CA4AAD" w:rsidP="00BE37BB">
            <w:pPr>
              <w:jc w:val="both"/>
              <w:rPr>
                <w:rFonts w:eastAsia="Calibri"/>
                <w:b/>
                <w:sz w:val="20"/>
                <w:szCs w:val="20"/>
                <w:lang w:eastAsia="en-US"/>
              </w:rPr>
            </w:pPr>
            <w:r w:rsidRPr="0008160D">
              <w:rPr>
                <w:rFonts w:eastAsia="Calibri"/>
                <w:i/>
                <w:sz w:val="20"/>
                <w:szCs w:val="20"/>
                <w:lang w:eastAsia="en-US"/>
              </w:rPr>
              <w:t xml:space="preserve">Upišite tražene podatke o pravnim osoba u kojima je nositelj OPG-a u funkciji odgovorne osobe. </w:t>
            </w:r>
            <w:r w:rsidR="00E2714D">
              <w:rPr>
                <w:rFonts w:eastAsia="Calibri"/>
                <w:i/>
                <w:sz w:val="20"/>
                <w:szCs w:val="20"/>
                <w:lang w:eastAsia="en-US"/>
              </w:rPr>
              <w:t xml:space="preserve">U protivnom, </w:t>
            </w:r>
            <w:r w:rsidRPr="0008160D">
              <w:rPr>
                <w:rFonts w:eastAsia="Calibri"/>
                <w:i/>
                <w:sz w:val="20"/>
                <w:szCs w:val="20"/>
                <w:lang w:eastAsia="en-US"/>
              </w:rPr>
              <w:t>upišite „N/P“.</w:t>
            </w:r>
          </w:p>
        </w:tc>
        <w:tc>
          <w:tcPr>
            <w:tcW w:w="1464" w:type="dxa"/>
            <w:gridSpan w:val="4"/>
            <w:shd w:val="clear" w:color="auto" w:fill="DEEAF6" w:themeFill="accent1" w:themeFillTint="33"/>
            <w:vAlign w:val="center"/>
          </w:tcPr>
          <w:p w14:paraId="3EBDEA98" w14:textId="77777777" w:rsidR="00CA4AAD" w:rsidRPr="0008160D" w:rsidRDefault="00CA4AAD" w:rsidP="00BE37BB">
            <w:pPr>
              <w:jc w:val="center"/>
              <w:rPr>
                <w:b/>
                <w:sz w:val="20"/>
                <w:szCs w:val="20"/>
              </w:rPr>
            </w:pPr>
            <w:r w:rsidRPr="0008160D">
              <w:rPr>
                <w:rFonts w:eastAsia="Calibri"/>
                <w:b/>
                <w:sz w:val="20"/>
                <w:szCs w:val="20"/>
                <w:lang w:eastAsia="en-US"/>
              </w:rPr>
              <w:t>NAZIV PRAVNE OSOBE</w:t>
            </w:r>
          </w:p>
        </w:tc>
        <w:tc>
          <w:tcPr>
            <w:tcW w:w="1505" w:type="dxa"/>
            <w:gridSpan w:val="5"/>
            <w:shd w:val="clear" w:color="auto" w:fill="DEEAF6" w:themeFill="accent1" w:themeFillTint="33"/>
            <w:vAlign w:val="center"/>
          </w:tcPr>
          <w:p w14:paraId="16DDACF3" w14:textId="77777777" w:rsidR="00CA4AAD" w:rsidRPr="0008160D" w:rsidRDefault="00CA4AAD" w:rsidP="00BE37BB">
            <w:pPr>
              <w:jc w:val="center"/>
              <w:rPr>
                <w:b/>
                <w:sz w:val="20"/>
                <w:szCs w:val="20"/>
              </w:rPr>
            </w:pPr>
            <w:r w:rsidRPr="0008160D">
              <w:rPr>
                <w:b/>
                <w:sz w:val="20"/>
                <w:szCs w:val="20"/>
              </w:rPr>
              <w:t>OIB PRAVNE OSOBE</w:t>
            </w:r>
          </w:p>
        </w:tc>
        <w:tc>
          <w:tcPr>
            <w:tcW w:w="2341" w:type="dxa"/>
            <w:gridSpan w:val="9"/>
            <w:shd w:val="clear" w:color="auto" w:fill="DEEAF6" w:themeFill="accent1" w:themeFillTint="33"/>
            <w:vAlign w:val="center"/>
          </w:tcPr>
          <w:p w14:paraId="5140B70D" w14:textId="77777777" w:rsidR="00CA4AAD" w:rsidRPr="0008160D" w:rsidRDefault="00CA4AAD" w:rsidP="00BE37BB">
            <w:pPr>
              <w:jc w:val="center"/>
              <w:rPr>
                <w:b/>
                <w:sz w:val="20"/>
                <w:szCs w:val="20"/>
              </w:rPr>
            </w:pPr>
            <w:r w:rsidRPr="0008160D">
              <w:rPr>
                <w:b/>
                <w:sz w:val="20"/>
                <w:szCs w:val="20"/>
              </w:rPr>
              <w:t>FUNKCIJA NOSITELJA OPG-a U PRAVNOJ OSOBI</w:t>
            </w:r>
          </w:p>
        </w:tc>
      </w:tr>
      <w:tr w:rsidR="00CA4AAD" w:rsidRPr="0008160D" w14:paraId="6220762B" w14:textId="77777777" w:rsidTr="00831498">
        <w:trPr>
          <w:gridAfter w:val="1"/>
          <w:wAfter w:w="7" w:type="dxa"/>
          <w:trHeight w:val="692"/>
        </w:trPr>
        <w:tc>
          <w:tcPr>
            <w:tcW w:w="941" w:type="dxa"/>
            <w:vMerge/>
            <w:shd w:val="clear" w:color="auto" w:fill="DEEAF6" w:themeFill="accent1" w:themeFillTint="33"/>
            <w:vAlign w:val="center"/>
          </w:tcPr>
          <w:p w14:paraId="3C9B7DA9" w14:textId="77777777" w:rsidR="00CA4AAD" w:rsidRPr="0008160D" w:rsidRDefault="00CA4AAD" w:rsidP="00BE37BB">
            <w:pPr>
              <w:rPr>
                <w:rFonts w:eastAsia="Calibri"/>
                <w:b/>
                <w:sz w:val="20"/>
                <w:szCs w:val="20"/>
                <w:lang w:eastAsia="en-US"/>
              </w:rPr>
            </w:pPr>
          </w:p>
        </w:tc>
        <w:tc>
          <w:tcPr>
            <w:tcW w:w="3109" w:type="dxa"/>
            <w:vMerge/>
            <w:shd w:val="clear" w:color="auto" w:fill="DEEAF6" w:themeFill="accent1" w:themeFillTint="33"/>
            <w:vAlign w:val="center"/>
          </w:tcPr>
          <w:p w14:paraId="343083A7" w14:textId="77777777" w:rsidR="00CA4AAD" w:rsidRPr="0008160D" w:rsidRDefault="00CA4AAD" w:rsidP="00BE37BB">
            <w:pPr>
              <w:jc w:val="both"/>
              <w:rPr>
                <w:rFonts w:eastAsia="Calibri"/>
                <w:b/>
                <w:sz w:val="20"/>
                <w:szCs w:val="20"/>
                <w:lang w:eastAsia="en-US"/>
              </w:rPr>
            </w:pPr>
          </w:p>
        </w:tc>
        <w:tc>
          <w:tcPr>
            <w:tcW w:w="1464" w:type="dxa"/>
            <w:gridSpan w:val="4"/>
            <w:shd w:val="clear" w:color="auto" w:fill="auto"/>
            <w:vAlign w:val="center"/>
          </w:tcPr>
          <w:p w14:paraId="44376D8B" w14:textId="77777777" w:rsidR="00CA4AAD" w:rsidRPr="0008160D" w:rsidRDefault="00CA4AAD" w:rsidP="00BE37BB">
            <w:pPr>
              <w:rPr>
                <w:sz w:val="20"/>
                <w:szCs w:val="20"/>
              </w:rPr>
            </w:pPr>
          </w:p>
        </w:tc>
        <w:tc>
          <w:tcPr>
            <w:tcW w:w="1505" w:type="dxa"/>
            <w:gridSpan w:val="5"/>
            <w:shd w:val="clear" w:color="auto" w:fill="auto"/>
            <w:vAlign w:val="center"/>
          </w:tcPr>
          <w:p w14:paraId="1D72391A" w14:textId="77777777" w:rsidR="00CA4AAD" w:rsidRPr="0008160D" w:rsidRDefault="00CA4AAD" w:rsidP="00BE37BB">
            <w:pPr>
              <w:rPr>
                <w:sz w:val="20"/>
                <w:szCs w:val="20"/>
              </w:rPr>
            </w:pPr>
          </w:p>
        </w:tc>
        <w:tc>
          <w:tcPr>
            <w:tcW w:w="2341" w:type="dxa"/>
            <w:gridSpan w:val="9"/>
            <w:shd w:val="clear" w:color="auto" w:fill="auto"/>
            <w:vAlign w:val="center"/>
          </w:tcPr>
          <w:p w14:paraId="4205587C" w14:textId="77777777" w:rsidR="00CA4AAD" w:rsidRPr="0008160D" w:rsidRDefault="00CA4AAD" w:rsidP="00BE37BB">
            <w:pPr>
              <w:rPr>
                <w:sz w:val="20"/>
                <w:szCs w:val="20"/>
              </w:rPr>
            </w:pPr>
          </w:p>
        </w:tc>
      </w:tr>
      <w:tr w:rsidR="00CA4AAD" w:rsidRPr="0008160D" w14:paraId="17B76E9E" w14:textId="77777777" w:rsidTr="00837F54">
        <w:trPr>
          <w:gridAfter w:val="1"/>
          <w:wAfter w:w="7" w:type="dxa"/>
          <w:trHeight w:val="2123"/>
        </w:trPr>
        <w:tc>
          <w:tcPr>
            <w:tcW w:w="941" w:type="dxa"/>
            <w:shd w:val="clear" w:color="auto" w:fill="DEEAF6" w:themeFill="accent1" w:themeFillTint="33"/>
            <w:vAlign w:val="center"/>
          </w:tcPr>
          <w:p w14:paraId="6A0937D3" w14:textId="0CE84E21" w:rsidR="00CA4AAD" w:rsidRPr="0008160D" w:rsidRDefault="00E2714D" w:rsidP="00BE37BB">
            <w:pPr>
              <w:rPr>
                <w:rFonts w:eastAsia="Calibri"/>
                <w:b/>
                <w:sz w:val="20"/>
                <w:szCs w:val="20"/>
                <w:lang w:eastAsia="en-US"/>
              </w:rPr>
            </w:pPr>
            <w:r>
              <w:rPr>
                <w:rFonts w:eastAsia="Calibri"/>
                <w:b/>
                <w:sz w:val="20"/>
                <w:szCs w:val="20"/>
                <w:lang w:eastAsia="en-US"/>
              </w:rPr>
              <w:t>I.1.21</w:t>
            </w:r>
            <w:r w:rsidR="00CA4AAD" w:rsidRPr="0008160D">
              <w:rPr>
                <w:rFonts w:eastAsia="Calibri"/>
                <w:b/>
                <w:sz w:val="20"/>
                <w:szCs w:val="20"/>
                <w:lang w:eastAsia="en-US"/>
              </w:rPr>
              <w:t>.</w:t>
            </w:r>
          </w:p>
        </w:tc>
        <w:tc>
          <w:tcPr>
            <w:tcW w:w="3109" w:type="dxa"/>
            <w:shd w:val="clear" w:color="auto" w:fill="DEEAF6" w:themeFill="accent1" w:themeFillTint="33"/>
            <w:vAlign w:val="center"/>
          </w:tcPr>
          <w:p w14:paraId="7EAF86BF" w14:textId="04251D79" w:rsidR="00CA4AAD" w:rsidRPr="0008160D" w:rsidRDefault="00566B40" w:rsidP="00BE37BB">
            <w:pPr>
              <w:jc w:val="both"/>
              <w:rPr>
                <w:rFonts w:eastAsia="Calibri"/>
                <w:b/>
                <w:sz w:val="20"/>
                <w:szCs w:val="20"/>
                <w:lang w:eastAsia="en-US"/>
              </w:rPr>
            </w:pPr>
            <w:r>
              <w:rPr>
                <w:rFonts w:eastAsia="Calibri"/>
                <w:b/>
                <w:sz w:val="20"/>
                <w:szCs w:val="20"/>
                <w:lang w:eastAsia="en-US"/>
              </w:rPr>
              <w:t xml:space="preserve">Korisnik </w:t>
            </w:r>
            <w:r w:rsidR="00CA4AAD" w:rsidRPr="0008160D">
              <w:rPr>
                <w:rFonts w:eastAsia="Calibri"/>
                <w:b/>
                <w:sz w:val="20"/>
                <w:szCs w:val="20"/>
                <w:lang w:eastAsia="en-US"/>
              </w:rPr>
              <w:t xml:space="preserve"> nema i neće ostvariti pravo na odbitak pretporeza po osnovi ulaganja koje je predmet ove prijave u slučaju da je </w:t>
            </w:r>
            <w:r>
              <w:rPr>
                <w:rFonts w:eastAsia="Calibri"/>
                <w:b/>
                <w:sz w:val="20"/>
                <w:szCs w:val="20"/>
                <w:lang w:eastAsia="en-US"/>
              </w:rPr>
              <w:t>korisniku</w:t>
            </w:r>
            <w:r w:rsidR="00CA4AAD" w:rsidRPr="0008160D">
              <w:rPr>
                <w:rFonts w:eastAsia="Calibri"/>
                <w:b/>
                <w:sz w:val="20"/>
                <w:szCs w:val="20"/>
                <w:lang w:eastAsia="en-US"/>
              </w:rPr>
              <w:t xml:space="preserve"> porez na dodanu vrijednost (PDV) prihvatljiv trošak</w:t>
            </w:r>
            <w:r w:rsidR="004C42AB">
              <w:rPr>
                <w:rFonts w:eastAsia="Calibri"/>
                <w:b/>
                <w:sz w:val="20"/>
                <w:szCs w:val="20"/>
                <w:lang w:eastAsia="en-US"/>
              </w:rPr>
              <w:t>:</w:t>
            </w:r>
            <w:r w:rsidR="00CA4AAD" w:rsidRPr="0008160D">
              <w:rPr>
                <w:rFonts w:eastAsia="Calibri"/>
                <w:b/>
                <w:sz w:val="20"/>
                <w:szCs w:val="20"/>
                <w:lang w:eastAsia="en-US"/>
              </w:rPr>
              <w:t xml:space="preserve"> </w:t>
            </w:r>
          </w:p>
          <w:p w14:paraId="2ED13936" w14:textId="77777777" w:rsidR="00CA4AAD" w:rsidRPr="0008160D" w:rsidRDefault="00CA4AAD" w:rsidP="00BE37BB">
            <w:pPr>
              <w:jc w:val="both"/>
              <w:rPr>
                <w:rFonts w:eastAsia="Calibri"/>
                <w:b/>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odgovor</w:t>
            </w:r>
            <w:r w:rsidRPr="0008160D">
              <w:rPr>
                <w:rFonts w:eastAsia="Calibri"/>
                <w:b/>
                <w:i/>
                <w:sz w:val="20"/>
                <w:szCs w:val="20"/>
                <w:lang w:eastAsia="en-US"/>
              </w:rPr>
              <w:t>):</w:t>
            </w:r>
            <w:r w:rsidRPr="0008160D">
              <w:rPr>
                <w:rFonts w:eastAsia="Calibri"/>
                <w:b/>
                <w:sz w:val="20"/>
                <w:szCs w:val="20"/>
                <w:lang w:eastAsia="en-US"/>
              </w:rPr>
              <w:t xml:space="preserve"> </w:t>
            </w:r>
          </w:p>
          <w:p w14:paraId="2B8C8EC8" w14:textId="77777777" w:rsidR="00CA4AAD" w:rsidRPr="0008160D" w:rsidRDefault="00CA4AAD" w:rsidP="00BE37BB">
            <w:pPr>
              <w:jc w:val="both"/>
              <w:rPr>
                <w:rFonts w:eastAsia="Calibri"/>
                <w:b/>
                <w:i/>
                <w:sz w:val="20"/>
                <w:szCs w:val="20"/>
                <w:lang w:eastAsia="en-US"/>
              </w:rPr>
            </w:pPr>
            <w:r w:rsidRPr="0008160D">
              <w:rPr>
                <w:rFonts w:eastAsia="Calibri"/>
                <w:b/>
                <w:i/>
                <w:sz w:val="20"/>
                <w:szCs w:val="20"/>
                <w:lang w:eastAsia="en-US"/>
              </w:rPr>
              <w:t>Pojašnjenje:</w:t>
            </w:r>
          </w:p>
          <w:p w14:paraId="4A4E510B" w14:textId="7A25F9BF" w:rsidR="00CA4AAD" w:rsidRPr="0008160D" w:rsidRDefault="004C42AB" w:rsidP="00BE37BB">
            <w:pPr>
              <w:jc w:val="both"/>
              <w:rPr>
                <w:rFonts w:eastAsia="Calibri"/>
                <w:i/>
                <w:sz w:val="20"/>
                <w:szCs w:val="20"/>
                <w:lang w:eastAsia="en-US"/>
              </w:rPr>
            </w:pPr>
            <w:r>
              <w:rPr>
                <w:rFonts w:eastAsia="Calibri"/>
                <w:i/>
                <w:sz w:val="20"/>
                <w:szCs w:val="20"/>
                <w:lang w:eastAsia="en-US"/>
              </w:rPr>
              <w:t>Ako korisnika nema i neće ostvariti pravo na odbitak PDV, iznose projektnih aktivnosti u poslovnom planu upisivati s P</w:t>
            </w:r>
            <w:r w:rsidR="00742722">
              <w:rPr>
                <w:rFonts w:eastAsia="Calibri"/>
                <w:i/>
                <w:sz w:val="20"/>
                <w:szCs w:val="20"/>
                <w:lang w:eastAsia="en-US"/>
              </w:rPr>
              <w:t>DV-om. U protivnome, upisivati bez PDV-a</w:t>
            </w:r>
            <w:r>
              <w:rPr>
                <w:rFonts w:eastAsia="Calibri"/>
                <w:i/>
                <w:sz w:val="20"/>
                <w:szCs w:val="20"/>
                <w:lang w:eastAsia="en-US"/>
              </w:rPr>
              <w:t xml:space="preserve">. </w:t>
            </w:r>
          </w:p>
        </w:tc>
        <w:tc>
          <w:tcPr>
            <w:tcW w:w="5310" w:type="dxa"/>
            <w:gridSpan w:val="18"/>
            <w:shd w:val="clear" w:color="auto" w:fill="auto"/>
            <w:vAlign w:val="center"/>
          </w:tcPr>
          <w:p w14:paraId="3987EA4A" w14:textId="74C994A9" w:rsidR="00CA4AAD" w:rsidRPr="0008160D" w:rsidRDefault="00CA4AAD" w:rsidP="00BE37BB">
            <w:pPr>
              <w:pStyle w:val="ListParagraph"/>
              <w:tabs>
                <w:tab w:val="left" w:pos="169"/>
              </w:tabs>
              <w:spacing w:line="240" w:lineRule="auto"/>
              <w:ind w:left="0"/>
              <w:jc w:val="both"/>
              <w:rPr>
                <w:rFonts w:ascii="Times New Roman" w:hAnsi="Times New Roman"/>
                <w:sz w:val="20"/>
                <w:szCs w:val="20"/>
                <w:lang w:val="hr-HR"/>
              </w:rPr>
            </w:pPr>
            <w:r w:rsidRPr="0008160D">
              <w:rPr>
                <w:rFonts w:ascii="Times New Roman" w:hAnsi="Times New Roman"/>
                <w:sz w:val="20"/>
                <w:szCs w:val="20"/>
                <w:lang w:val="hr-HR"/>
              </w:rPr>
              <w:t xml:space="preserve">a) </w:t>
            </w:r>
            <w:r w:rsidR="00566B40">
              <w:rPr>
                <w:rFonts w:ascii="Times New Roman" w:hAnsi="Times New Roman"/>
                <w:sz w:val="20"/>
                <w:szCs w:val="20"/>
                <w:lang w:val="hr-HR"/>
              </w:rPr>
              <w:t xml:space="preserve">korisnik </w:t>
            </w:r>
            <w:r w:rsidRPr="0008160D">
              <w:rPr>
                <w:rFonts w:ascii="Times New Roman" w:hAnsi="Times New Roman"/>
                <w:sz w:val="20"/>
                <w:szCs w:val="20"/>
                <w:lang w:val="hr-HR"/>
              </w:rPr>
              <w:t>nema i neće ostvariti pravo na odbitak pr</w:t>
            </w:r>
            <w:r w:rsidR="002F7064">
              <w:rPr>
                <w:rFonts w:ascii="Times New Roman" w:hAnsi="Times New Roman"/>
                <w:sz w:val="20"/>
                <w:szCs w:val="20"/>
                <w:lang w:val="hr-HR"/>
              </w:rPr>
              <w:t>etporeza po osnovi aktivnosti koje su predmet ovog Zahtjeva za potporu</w:t>
            </w:r>
            <w:r w:rsidRPr="0008160D">
              <w:rPr>
                <w:rFonts w:ascii="Times New Roman" w:hAnsi="Times New Roman"/>
                <w:sz w:val="20"/>
                <w:szCs w:val="20"/>
                <w:lang w:val="hr-HR"/>
              </w:rPr>
              <w:t xml:space="preserve"> te mu je PDV prihvatljiv trošak</w:t>
            </w:r>
          </w:p>
          <w:p w14:paraId="2E33E3D0" w14:textId="0E0A73D4" w:rsidR="00CA4AAD" w:rsidRPr="0008160D" w:rsidRDefault="00CA4AAD" w:rsidP="00BE37BB">
            <w:pPr>
              <w:jc w:val="both"/>
              <w:rPr>
                <w:sz w:val="20"/>
                <w:szCs w:val="20"/>
              </w:rPr>
            </w:pPr>
            <w:r w:rsidRPr="0008160D">
              <w:rPr>
                <w:sz w:val="20"/>
                <w:szCs w:val="20"/>
              </w:rPr>
              <w:t xml:space="preserve">b) </w:t>
            </w:r>
            <w:r w:rsidR="002F7064">
              <w:rPr>
                <w:sz w:val="20"/>
                <w:szCs w:val="20"/>
              </w:rPr>
              <w:t>korisnik</w:t>
            </w:r>
            <w:r w:rsidRPr="0008160D">
              <w:rPr>
                <w:sz w:val="20"/>
                <w:szCs w:val="20"/>
              </w:rPr>
              <w:t xml:space="preserve"> ima i hoće ostvariti pravo na odbitak pr</w:t>
            </w:r>
            <w:r w:rsidR="002F7064">
              <w:rPr>
                <w:sz w:val="20"/>
                <w:szCs w:val="20"/>
              </w:rPr>
              <w:t>etporeza po osnovi aktivnosti koje su predmet ovog Zahtjeva za potporu</w:t>
            </w:r>
            <w:r w:rsidRPr="0008160D">
              <w:rPr>
                <w:sz w:val="20"/>
                <w:szCs w:val="20"/>
              </w:rPr>
              <w:t xml:space="preserve"> te mu PDV nije prihvatljiv trošak</w:t>
            </w:r>
          </w:p>
        </w:tc>
      </w:tr>
      <w:tr w:rsidR="007A7DBB" w:rsidRPr="0008160D" w14:paraId="17A85040" w14:textId="77777777" w:rsidTr="00F07356">
        <w:trPr>
          <w:gridAfter w:val="1"/>
          <w:wAfter w:w="7" w:type="dxa"/>
          <w:trHeight w:val="440"/>
        </w:trPr>
        <w:tc>
          <w:tcPr>
            <w:tcW w:w="9360" w:type="dxa"/>
            <w:gridSpan w:val="20"/>
            <w:shd w:val="clear" w:color="auto" w:fill="9CC2E5" w:themeFill="accent1" w:themeFillTint="99"/>
            <w:vAlign w:val="center"/>
          </w:tcPr>
          <w:p w14:paraId="706617B4" w14:textId="16766235" w:rsidR="007A7DBB" w:rsidRPr="0008160D" w:rsidRDefault="007A7DBB">
            <w:pPr>
              <w:suppressAutoHyphens w:val="0"/>
              <w:spacing w:line="259" w:lineRule="auto"/>
              <w:jc w:val="both"/>
              <w:rPr>
                <w:rFonts w:eastAsia="Calibri"/>
                <w:b/>
                <w:sz w:val="20"/>
                <w:szCs w:val="20"/>
                <w:lang w:eastAsia="en-US"/>
              </w:rPr>
            </w:pPr>
            <w:r w:rsidRPr="0008160D">
              <w:rPr>
                <w:rFonts w:eastAsia="Calibri"/>
                <w:b/>
                <w:sz w:val="20"/>
                <w:szCs w:val="20"/>
                <w:lang w:eastAsia="en-US"/>
              </w:rPr>
              <w:t>MLA</w:t>
            </w:r>
            <w:r w:rsidR="00AA6A2E">
              <w:rPr>
                <w:rFonts w:eastAsia="Calibri"/>
                <w:b/>
                <w:sz w:val="20"/>
                <w:szCs w:val="20"/>
                <w:lang w:eastAsia="en-US"/>
              </w:rPr>
              <w:t xml:space="preserve">DI </w:t>
            </w:r>
            <w:r w:rsidRPr="0008160D">
              <w:rPr>
                <w:rFonts w:eastAsia="Calibri"/>
                <w:b/>
                <w:sz w:val="20"/>
                <w:szCs w:val="20"/>
                <w:lang w:eastAsia="en-US"/>
              </w:rPr>
              <w:t>POLJOPRIVREDNIK</w:t>
            </w:r>
            <w:r w:rsidR="00BE37BB" w:rsidRPr="0008160D">
              <w:rPr>
                <w:rFonts w:eastAsia="Calibri"/>
                <w:b/>
                <w:sz w:val="20"/>
                <w:szCs w:val="20"/>
                <w:lang w:eastAsia="en-US"/>
              </w:rPr>
              <w:t xml:space="preserve"> </w:t>
            </w:r>
          </w:p>
        </w:tc>
      </w:tr>
      <w:tr w:rsidR="000838F2" w:rsidRPr="0008160D" w14:paraId="3867B14F" w14:textId="77777777" w:rsidTr="00831498">
        <w:trPr>
          <w:gridAfter w:val="1"/>
          <w:wAfter w:w="7" w:type="dxa"/>
          <w:trHeight w:val="340"/>
        </w:trPr>
        <w:tc>
          <w:tcPr>
            <w:tcW w:w="941" w:type="dxa"/>
            <w:tcBorders>
              <w:bottom w:val="nil"/>
            </w:tcBorders>
            <w:shd w:val="clear" w:color="auto" w:fill="DEEAF6" w:themeFill="accent1" w:themeFillTint="33"/>
            <w:vAlign w:val="center"/>
          </w:tcPr>
          <w:p w14:paraId="64FEEBF5" w14:textId="287D9019" w:rsidR="000838F2" w:rsidRPr="0008160D" w:rsidRDefault="0042021D" w:rsidP="000838F2">
            <w:pPr>
              <w:rPr>
                <w:rFonts w:eastAsia="Calibri"/>
                <w:b/>
                <w:sz w:val="20"/>
                <w:szCs w:val="20"/>
                <w:lang w:eastAsia="en-US"/>
              </w:rPr>
            </w:pPr>
            <w:r w:rsidRPr="0008160D">
              <w:rPr>
                <w:rFonts w:eastAsia="Calibri"/>
                <w:b/>
                <w:sz w:val="20"/>
                <w:szCs w:val="20"/>
                <w:lang w:eastAsia="en-US"/>
              </w:rPr>
              <w:t>I.1</w:t>
            </w:r>
            <w:r w:rsidR="000838F2" w:rsidRPr="0008160D">
              <w:rPr>
                <w:rFonts w:eastAsia="Calibri"/>
                <w:b/>
                <w:sz w:val="20"/>
                <w:szCs w:val="20"/>
                <w:lang w:eastAsia="en-US"/>
              </w:rPr>
              <w:t>.</w:t>
            </w:r>
            <w:r w:rsidR="00742722">
              <w:rPr>
                <w:rFonts w:eastAsia="Calibri"/>
                <w:b/>
                <w:sz w:val="20"/>
                <w:szCs w:val="20"/>
                <w:lang w:eastAsia="en-US"/>
              </w:rPr>
              <w:t>22</w:t>
            </w:r>
            <w:r w:rsidRPr="0008160D">
              <w:rPr>
                <w:rFonts w:eastAsia="Calibri"/>
                <w:b/>
                <w:sz w:val="20"/>
                <w:szCs w:val="20"/>
                <w:lang w:eastAsia="en-US"/>
              </w:rPr>
              <w:t>.</w:t>
            </w:r>
            <w:r w:rsidR="000838F2" w:rsidRPr="0008160D">
              <w:rPr>
                <w:rFonts w:eastAsia="Calibri"/>
                <w:b/>
                <w:sz w:val="20"/>
                <w:szCs w:val="20"/>
                <w:lang w:eastAsia="en-US"/>
              </w:rPr>
              <w:t xml:space="preserve"> </w:t>
            </w:r>
          </w:p>
        </w:tc>
        <w:tc>
          <w:tcPr>
            <w:tcW w:w="3109" w:type="dxa"/>
            <w:tcBorders>
              <w:bottom w:val="nil"/>
            </w:tcBorders>
            <w:shd w:val="clear" w:color="auto" w:fill="DEEAF6" w:themeFill="accent1" w:themeFillTint="33"/>
            <w:vAlign w:val="center"/>
          </w:tcPr>
          <w:p w14:paraId="22AF09FF" w14:textId="2B0DC96F" w:rsidR="000838F2" w:rsidRPr="0008160D" w:rsidRDefault="00AA6A2E" w:rsidP="000838F2">
            <w:pPr>
              <w:jc w:val="both"/>
              <w:rPr>
                <w:rFonts w:eastAsia="Calibri"/>
                <w:b/>
                <w:sz w:val="20"/>
                <w:szCs w:val="20"/>
                <w:lang w:eastAsia="en-US"/>
              </w:rPr>
            </w:pPr>
            <w:r>
              <w:rPr>
                <w:rFonts w:eastAsia="Calibri"/>
                <w:b/>
                <w:sz w:val="20"/>
                <w:szCs w:val="20"/>
                <w:lang w:eastAsia="en-US"/>
              </w:rPr>
              <w:t>Ime i prezime mladog poljoprivrednika:</w:t>
            </w:r>
          </w:p>
        </w:tc>
        <w:tc>
          <w:tcPr>
            <w:tcW w:w="5310" w:type="dxa"/>
            <w:gridSpan w:val="18"/>
            <w:tcBorders>
              <w:bottom w:val="nil"/>
            </w:tcBorders>
            <w:shd w:val="clear" w:color="auto" w:fill="auto"/>
            <w:vAlign w:val="center"/>
          </w:tcPr>
          <w:p w14:paraId="301F3602" w14:textId="4AF563A4" w:rsidR="000838F2" w:rsidRPr="0008160D" w:rsidRDefault="000838F2" w:rsidP="000838F2">
            <w:pPr>
              <w:rPr>
                <w:sz w:val="20"/>
                <w:szCs w:val="20"/>
              </w:rPr>
            </w:pPr>
          </w:p>
        </w:tc>
      </w:tr>
      <w:tr w:rsidR="00AA6A2E" w:rsidRPr="0008160D" w14:paraId="46F8164F" w14:textId="77777777" w:rsidTr="00831498">
        <w:trPr>
          <w:gridAfter w:val="1"/>
          <w:wAfter w:w="7" w:type="dxa"/>
          <w:trHeight w:val="340"/>
        </w:trPr>
        <w:tc>
          <w:tcPr>
            <w:tcW w:w="941" w:type="dxa"/>
            <w:tcBorders>
              <w:bottom w:val="nil"/>
            </w:tcBorders>
            <w:shd w:val="clear" w:color="auto" w:fill="DEEAF6" w:themeFill="accent1" w:themeFillTint="33"/>
            <w:vAlign w:val="center"/>
          </w:tcPr>
          <w:p w14:paraId="109706DD" w14:textId="60365704" w:rsidR="00AA6A2E" w:rsidRPr="0008160D" w:rsidRDefault="00742722" w:rsidP="00AA6A2E">
            <w:pPr>
              <w:rPr>
                <w:rFonts w:eastAsia="Calibri"/>
                <w:b/>
                <w:sz w:val="20"/>
                <w:szCs w:val="20"/>
                <w:lang w:eastAsia="en-US"/>
              </w:rPr>
            </w:pPr>
            <w:r>
              <w:rPr>
                <w:rFonts w:eastAsia="Calibri"/>
                <w:b/>
                <w:sz w:val="20"/>
                <w:szCs w:val="20"/>
                <w:lang w:eastAsia="en-US"/>
              </w:rPr>
              <w:t>I.1.23</w:t>
            </w:r>
            <w:r w:rsidR="00AA6A2E" w:rsidRPr="0008160D">
              <w:rPr>
                <w:rFonts w:eastAsia="Calibri"/>
                <w:b/>
                <w:sz w:val="20"/>
                <w:szCs w:val="20"/>
                <w:lang w:eastAsia="en-US"/>
              </w:rPr>
              <w:t xml:space="preserve">. </w:t>
            </w:r>
          </w:p>
        </w:tc>
        <w:tc>
          <w:tcPr>
            <w:tcW w:w="3109" w:type="dxa"/>
            <w:tcBorders>
              <w:bottom w:val="nil"/>
            </w:tcBorders>
            <w:shd w:val="clear" w:color="auto" w:fill="DEEAF6" w:themeFill="accent1" w:themeFillTint="33"/>
            <w:vAlign w:val="center"/>
          </w:tcPr>
          <w:p w14:paraId="0CEEFF8A" w14:textId="294F3AF6" w:rsidR="00AA6A2E" w:rsidRPr="0008160D" w:rsidRDefault="00AA6A2E" w:rsidP="00AA6A2E">
            <w:pPr>
              <w:jc w:val="both"/>
              <w:rPr>
                <w:rFonts w:eastAsia="Calibri"/>
                <w:b/>
                <w:sz w:val="20"/>
                <w:szCs w:val="20"/>
                <w:lang w:eastAsia="en-US"/>
              </w:rPr>
            </w:pPr>
            <w:r w:rsidRPr="0008160D">
              <w:rPr>
                <w:rFonts w:eastAsia="Calibri"/>
                <w:b/>
                <w:sz w:val="20"/>
                <w:szCs w:val="20"/>
                <w:lang w:eastAsia="en-US"/>
              </w:rPr>
              <w:t>Starost mladog poljoprivrednika u tren</w:t>
            </w:r>
            <w:r w:rsidR="004C42AB">
              <w:rPr>
                <w:rFonts w:eastAsia="Calibri"/>
                <w:b/>
                <w:sz w:val="20"/>
                <w:szCs w:val="20"/>
                <w:lang w:eastAsia="en-US"/>
              </w:rPr>
              <w:t>utku podnošenja Zahtjeva za potporu</w:t>
            </w:r>
            <w:r w:rsidRPr="0008160D">
              <w:rPr>
                <w:rFonts w:eastAsia="Calibri"/>
                <w:b/>
                <w:sz w:val="20"/>
                <w:szCs w:val="20"/>
                <w:lang w:eastAsia="en-US"/>
              </w:rPr>
              <w:t>:</w:t>
            </w:r>
          </w:p>
        </w:tc>
        <w:tc>
          <w:tcPr>
            <w:tcW w:w="5310" w:type="dxa"/>
            <w:gridSpan w:val="18"/>
            <w:tcBorders>
              <w:bottom w:val="nil"/>
            </w:tcBorders>
            <w:shd w:val="clear" w:color="auto" w:fill="auto"/>
            <w:vAlign w:val="center"/>
          </w:tcPr>
          <w:p w14:paraId="47CE0DE6" w14:textId="6793AF5E" w:rsidR="00AA6A2E" w:rsidRPr="0008160D" w:rsidRDefault="00AA6A2E" w:rsidP="00AA6A2E">
            <w:pPr>
              <w:rPr>
                <w:sz w:val="20"/>
                <w:szCs w:val="20"/>
              </w:rPr>
            </w:pPr>
            <w:r w:rsidRPr="0008160D">
              <w:rPr>
                <w:sz w:val="20"/>
                <w:szCs w:val="20"/>
              </w:rPr>
              <w:t>_________________ godina</w:t>
            </w:r>
          </w:p>
        </w:tc>
      </w:tr>
      <w:tr w:rsidR="00AA6A2E" w:rsidRPr="0008160D" w14:paraId="55799B14" w14:textId="77777777" w:rsidTr="00831498">
        <w:trPr>
          <w:gridAfter w:val="1"/>
          <w:wAfter w:w="7" w:type="dxa"/>
          <w:trHeight w:val="340"/>
        </w:trPr>
        <w:tc>
          <w:tcPr>
            <w:tcW w:w="941" w:type="dxa"/>
            <w:tcBorders>
              <w:bottom w:val="nil"/>
            </w:tcBorders>
            <w:shd w:val="clear" w:color="auto" w:fill="DEEAF6" w:themeFill="accent1" w:themeFillTint="33"/>
            <w:vAlign w:val="center"/>
          </w:tcPr>
          <w:p w14:paraId="6E7862BC" w14:textId="4ED7831B" w:rsidR="00AA6A2E" w:rsidRPr="0008160D" w:rsidRDefault="00742722" w:rsidP="00AA6A2E">
            <w:pPr>
              <w:rPr>
                <w:rFonts w:eastAsia="Calibri"/>
                <w:b/>
                <w:sz w:val="20"/>
                <w:szCs w:val="20"/>
                <w:lang w:eastAsia="en-US"/>
              </w:rPr>
            </w:pPr>
            <w:r>
              <w:rPr>
                <w:rFonts w:eastAsia="Calibri"/>
                <w:b/>
                <w:sz w:val="20"/>
                <w:szCs w:val="20"/>
                <w:lang w:eastAsia="en-US"/>
              </w:rPr>
              <w:t>I.1.24</w:t>
            </w:r>
            <w:r w:rsidR="004C42AB">
              <w:rPr>
                <w:rFonts w:eastAsia="Calibri"/>
                <w:b/>
                <w:sz w:val="20"/>
                <w:szCs w:val="20"/>
                <w:lang w:eastAsia="en-US"/>
              </w:rPr>
              <w:t>.</w:t>
            </w:r>
          </w:p>
        </w:tc>
        <w:tc>
          <w:tcPr>
            <w:tcW w:w="3109" w:type="dxa"/>
            <w:tcBorders>
              <w:bottom w:val="nil"/>
            </w:tcBorders>
            <w:shd w:val="clear" w:color="auto" w:fill="DEEAF6" w:themeFill="accent1" w:themeFillTint="33"/>
            <w:vAlign w:val="center"/>
          </w:tcPr>
          <w:p w14:paraId="43D3EFF1" w14:textId="05216448" w:rsidR="00E20611" w:rsidRDefault="00AA6A2E" w:rsidP="00AA6A2E">
            <w:pPr>
              <w:jc w:val="both"/>
              <w:rPr>
                <w:rFonts w:eastAsia="Calibri"/>
                <w:b/>
                <w:sz w:val="20"/>
                <w:szCs w:val="20"/>
                <w:lang w:eastAsia="en-US"/>
              </w:rPr>
            </w:pPr>
            <w:r>
              <w:rPr>
                <w:rFonts w:eastAsia="Calibri"/>
                <w:b/>
                <w:sz w:val="20"/>
                <w:szCs w:val="20"/>
                <w:lang w:eastAsia="en-US"/>
              </w:rPr>
              <w:t>Izjavljujem da trenutačno nisam</w:t>
            </w:r>
            <w:r w:rsidR="00E20611">
              <w:rPr>
                <w:rFonts w:eastAsia="Calibri"/>
                <w:b/>
                <w:sz w:val="20"/>
                <w:szCs w:val="20"/>
                <w:lang w:eastAsia="en-US"/>
              </w:rPr>
              <w:t xml:space="preserve"> niti sam bio nositelj/odgovorna osoba bilo kojeg </w:t>
            </w:r>
            <w:r>
              <w:rPr>
                <w:rFonts w:eastAsia="Calibri"/>
                <w:b/>
                <w:sz w:val="20"/>
                <w:szCs w:val="20"/>
                <w:lang w:eastAsia="en-US"/>
              </w:rPr>
              <w:t>poljoprivrednog</w:t>
            </w:r>
            <w:r w:rsidR="00E20611">
              <w:rPr>
                <w:rFonts w:eastAsia="Calibri"/>
                <w:b/>
                <w:sz w:val="20"/>
                <w:szCs w:val="20"/>
                <w:lang w:eastAsia="en-US"/>
              </w:rPr>
              <w:t xml:space="preserve"> gospodarstva:</w:t>
            </w:r>
          </w:p>
          <w:p w14:paraId="6D10CDE2" w14:textId="718299D1" w:rsidR="00E20611" w:rsidRPr="00837F54" w:rsidRDefault="00E20611" w:rsidP="00AA6A2E">
            <w:pPr>
              <w:jc w:val="both"/>
              <w:rPr>
                <w:rFonts w:eastAsia="Calibri"/>
                <w:b/>
                <w:i/>
                <w:sz w:val="20"/>
                <w:szCs w:val="20"/>
                <w:lang w:eastAsia="en-US"/>
              </w:rPr>
            </w:pPr>
            <w:r>
              <w:rPr>
                <w:rFonts w:eastAsia="Calibri"/>
                <w:b/>
                <w:i/>
                <w:sz w:val="20"/>
                <w:szCs w:val="20"/>
                <w:lang w:eastAsia="en-US"/>
              </w:rPr>
              <w:t>Pojašnjenje:</w:t>
            </w:r>
          </w:p>
          <w:p w14:paraId="1B70B62B" w14:textId="37C2CC29" w:rsidR="00AA6A2E" w:rsidRPr="00837F54" w:rsidRDefault="00E20611" w:rsidP="00AA6A2E">
            <w:pPr>
              <w:jc w:val="both"/>
              <w:rPr>
                <w:rFonts w:eastAsia="Calibri"/>
                <w:i/>
                <w:sz w:val="20"/>
                <w:szCs w:val="20"/>
                <w:lang w:eastAsia="en-US"/>
              </w:rPr>
            </w:pPr>
            <w:r w:rsidRPr="00837F54">
              <w:rPr>
                <w:rFonts w:eastAsia="Calibri"/>
                <w:i/>
                <w:sz w:val="20"/>
                <w:szCs w:val="20"/>
                <w:lang w:eastAsia="en-US"/>
              </w:rPr>
              <w:t>(odgovoriti samo u slučaju da je odgovor na podatak I.1.1</w:t>
            </w:r>
            <w:r w:rsidR="00C47B2B">
              <w:rPr>
                <w:rFonts w:eastAsia="Calibri"/>
                <w:i/>
                <w:sz w:val="20"/>
                <w:szCs w:val="20"/>
                <w:lang w:eastAsia="en-US"/>
              </w:rPr>
              <w:t>4</w:t>
            </w:r>
            <w:r w:rsidRPr="00837F54">
              <w:rPr>
                <w:rFonts w:eastAsia="Calibri"/>
                <w:i/>
                <w:sz w:val="20"/>
                <w:szCs w:val="20"/>
                <w:lang w:eastAsia="en-US"/>
              </w:rPr>
              <w:t xml:space="preserve">. – tip </w:t>
            </w:r>
            <w:r w:rsidR="00566B40">
              <w:rPr>
                <w:rFonts w:eastAsia="Calibri"/>
                <w:i/>
                <w:sz w:val="20"/>
                <w:szCs w:val="20"/>
                <w:lang w:eastAsia="en-US"/>
              </w:rPr>
              <w:t xml:space="preserve">korisnika </w:t>
            </w:r>
            <w:r w:rsidRPr="00837F54">
              <w:rPr>
                <w:rFonts w:eastAsia="Calibri"/>
                <w:i/>
                <w:sz w:val="20"/>
                <w:szCs w:val="20"/>
                <w:lang w:eastAsia="en-US"/>
              </w:rPr>
              <w:t xml:space="preserve"> = a); u protivnome odgovoriti s N/P)  </w:t>
            </w:r>
            <w:r w:rsidR="00AA6A2E" w:rsidRPr="00837F54">
              <w:rPr>
                <w:rFonts w:eastAsia="Calibri"/>
                <w:i/>
                <w:sz w:val="20"/>
                <w:szCs w:val="20"/>
                <w:lang w:eastAsia="en-US"/>
              </w:rPr>
              <w:t xml:space="preserve"> </w:t>
            </w:r>
          </w:p>
        </w:tc>
        <w:tc>
          <w:tcPr>
            <w:tcW w:w="5310" w:type="dxa"/>
            <w:gridSpan w:val="18"/>
            <w:tcBorders>
              <w:bottom w:val="nil"/>
            </w:tcBorders>
            <w:shd w:val="clear" w:color="auto" w:fill="auto"/>
            <w:vAlign w:val="center"/>
          </w:tcPr>
          <w:p w14:paraId="44857D86" w14:textId="17798532" w:rsidR="00E20611" w:rsidRPr="00837F54" w:rsidRDefault="00E20611" w:rsidP="004C42AB">
            <w:pPr>
              <w:pStyle w:val="ListParagraph"/>
              <w:numPr>
                <w:ilvl w:val="0"/>
                <w:numId w:val="47"/>
              </w:numPr>
              <w:spacing w:line="240" w:lineRule="auto"/>
              <w:ind w:left="258" w:hanging="258"/>
              <w:rPr>
                <w:rFonts w:ascii="Times New Roman" w:hAnsi="Times New Roman"/>
                <w:sz w:val="20"/>
                <w:szCs w:val="20"/>
                <w:lang w:val="hr-HR"/>
              </w:rPr>
            </w:pPr>
            <w:r w:rsidRPr="0008160D">
              <w:rPr>
                <w:rFonts w:ascii="Times New Roman" w:hAnsi="Times New Roman"/>
                <w:sz w:val="20"/>
                <w:szCs w:val="20"/>
                <w:lang w:val="hr-HR"/>
              </w:rPr>
              <w:t>DA</w:t>
            </w:r>
          </w:p>
          <w:p w14:paraId="4E644B5A" w14:textId="089BF559" w:rsidR="00E20611" w:rsidRDefault="00E20611" w:rsidP="004C42AB">
            <w:pPr>
              <w:pStyle w:val="ListParagraph"/>
              <w:numPr>
                <w:ilvl w:val="0"/>
                <w:numId w:val="47"/>
              </w:numPr>
              <w:spacing w:line="240" w:lineRule="auto"/>
              <w:ind w:left="258" w:hanging="258"/>
              <w:rPr>
                <w:rFonts w:ascii="Times New Roman" w:hAnsi="Times New Roman"/>
                <w:sz w:val="20"/>
                <w:szCs w:val="20"/>
                <w:lang w:val="hr-HR"/>
              </w:rPr>
            </w:pPr>
            <w:r w:rsidRPr="0008160D">
              <w:rPr>
                <w:rFonts w:ascii="Times New Roman" w:hAnsi="Times New Roman"/>
                <w:sz w:val="20"/>
                <w:szCs w:val="20"/>
                <w:lang w:val="hr-HR"/>
              </w:rPr>
              <w:t>NE</w:t>
            </w:r>
          </w:p>
          <w:p w14:paraId="4E094A70" w14:textId="34D6EAE8" w:rsidR="00AA6A2E" w:rsidRPr="004C42AB" w:rsidRDefault="00E20611" w:rsidP="004C42AB">
            <w:pPr>
              <w:pStyle w:val="ListParagraph"/>
              <w:numPr>
                <w:ilvl w:val="0"/>
                <w:numId w:val="47"/>
              </w:numPr>
              <w:spacing w:line="240" w:lineRule="auto"/>
              <w:ind w:left="258" w:hanging="258"/>
              <w:rPr>
                <w:rFonts w:ascii="Times New Roman" w:hAnsi="Times New Roman"/>
                <w:sz w:val="20"/>
                <w:szCs w:val="20"/>
                <w:lang w:val="hr-HR"/>
              </w:rPr>
            </w:pPr>
            <w:r>
              <w:rPr>
                <w:rFonts w:ascii="Times New Roman" w:hAnsi="Times New Roman"/>
                <w:sz w:val="20"/>
                <w:szCs w:val="20"/>
                <w:lang w:val="hr-HR"/>
              </w:rPr>
              <w:t>N/P</w:t>
            </w:r>
          </w:p>
        </w:tc>
      </w:tr>
      <w:tr w:rsidR="000838F2" w:rsidRPr="0008160D" w14:paraId="2D9342A7" w14:textId="77777777" w:rsidTr="00831498">
        <w:trPr>
          <w:gridAfter w:val="1"/>
          <w:wAfter w:w="7" w:type="dxa"/>
          <w:trHeight w:val="340"/>
        </w:trPr>
        <w:tc>
          <w:tcPr>
            <w:tcW w:w="941" w:type="dxa"/>
            <w:tcBorders>
              <w:bottom w:val="single" w:sz="4" w:space="0" w:color="auto"/>
            </w:tcBorders>
            <w:shd w:val="clear" w:color="auto" w:fill="DEEAF6" w:themeFill="accent1" w:themeFillTint="33"/>
            <w:vAlign w:val="center"/>
          </w:tcPr>
          <w:p w14:paraId="19562836" w14:textId="697C0A3D" w:rsidR="000838F2" w:rsidRPr="0008160D" w:rsidRDefault="0042021D" w:rsidP="000838F2">
            <w:pPr>
              <w:rPr>
                <w:rFonts w:eastAsia="Calibri"/>
                <w:b/>
                <w:sz w:val="20"/>
                <w:szCs w:val="20"/>
                <w:lang w:eastAsia="en-US"/>
              </w:rPr>
            </w:pPr>
            <w:r w:rsidRPr="0008160D">
              <w:rPr>
                <w:rFonts w:eastAsia="Calibri"/>
                <w:b/>
                <w:sz w:val="20"/>
                <w:szCs w:val="20"/>
                <w:lang w:eastAsia="en-US"/>
              </w:rPr>
              <w:t>I.1</w:t>
            </w:r>
            <w:r w:rsidR="000838F2" w:rsidRPr="0008160D">
              <w:rPr>
                <w:rFonts w:eastAsia="Calibri"/>
                <w:b/>
                <w:sz w:val="20"/>
                <w:szCs w:val="20"/>
                <w:lang w:eastAsia="en-US"/>
              </w:rPr>
              <w:t>.2</w:t>
            </w:r>
            <w:r w:rsidR="00742722">
              <w:rPr>
                <w:rFonts w:eastAsia="Calibri"/>
                <w:b/>
                <w:sz w:val="20"/>
                <w:szCs w:val="20"/>
                <w:lang w:eastAsia="en-US"/>
              </w:rPr>
              <w:t>5</w:t>
            </w:r>
            <w:r w:rsidR="000838F2" w:rsidRPr="0008160D">
              <w:rPr>
                <w:rFonts w:eastAsia="Calibri"/>
                <w:b/>
                <w:sz w:val="20"/>
                <w:szCs w:val="20"/>
                <w:lang w:eastAsia="en-US"/>
              </w:rPr>
              <w:t>.</w:t>
            </w:r>
          </w:p>
        </w:tc>
        <w:tc>
          <w:tcPr>
            <w:tcW w:w="3109" w:type="dxa"/>
            <w:tcBorders>
              <w:bottom w:val="single" w:sz="4" w:space="0" w:color="auto"/>
            </w:tcBorders>
            <w:shd w:val="clear" w:color="auto" w:fill="DEEAF6" w:themeFill="accent1" w:themeFillTint="33"/>
            <w:vAlign w:val="center"/>
          </w:tcPr>
          <w:p w14:paraId="2A209EA8" w14:textId="239FDD5A" w:rsidR="000838F2" w:rsidRDefault="000838F2" w:rsidP="000838F2">
            <w:pPr>
              <w:jc w:val="both"/>
              <w:rPr>
                <w:rFonts w:eastAsia="Calibri"/>
                <w:b/>
                <w:sz w:val="20"/>
                <w:szCs w:val="20"/>
                <w:lang w:eastAsia="en-US"/>
              </w:rPr>
            </w:pPr>
            <w:r w:rsidRPr="0008160D">
              <w:rPr>
                <w:rFonts w:eastAsia="Calibri"/>
                <w:b/>
                <w:sz w:val="20"/>
                <w:szCs w:val="20"/>
                <w:lang w:eastAsia="en-US"/>
              </w:rPr>
              <w:t>Datum i godina s</w:t>
            </w:r>
            <w:r w:rsidR="00BE37BB" w:rsidRPr="0008160D">
              <w:rPr>
                <w:rFonts w:eastAsia="Calibri"/>
                <w:b/>
                <w:sz w:val="20"/>
                <w:szCs w:val="20"/>
                <w:lang w:eastAsia="en-US"/>
              </w:rPr>
              <w:t xml:space="preserve">tjecanja </w:t>
            </w:r>
            <w:r w:rsidR="00831498">
              <w:rPr>
                <w:rFonts w:eastAsia="Calibri"/>
                <w:b/>
                <w:sz w:val="20"/>
                <w:szCs w:val="20"/>
                <w:lang w:eastAsia="en-US"/>
              </w:rPr>
              <w:t xml:space="preserve">statusa </w:t>
            </w:r>
            <w:r w:rsidR="00BE37BB" w:rsidRPr="0008160D">
              <w:rPr>
                <w:rFonts w:eastAsia="Calibri"/>
                <w:b/>
                <w:sz w:val="20"/>
                <w:szCs w:val="20"/>
                <w:lang w:eastAsia="en-US"/>
              </w:rPr>
              <w:t xml:space="preserve">odgovorne osobe </w:t>
            </w:r>
            <w:r w:rsidRPr="0008160D">
              <w:rPr>
                <w:rFonts w:eastAsia="Calibri"/>
                <w:b/>
                <w:sz w:val="20"/>
                <w:szCs w:val="20"/>
                <w:lang w:eastAsia="en-US"/>
              </w:rPr>
              <w:t>u Upisniku poljoprivrednika:</w:t>
            </w:r>
          </w:p>
          <w:p w14:paraId="46FB96C5" w14:textId="6144E489" w:rsidR="00E20611" w:rsidRPr="0008160D" w:rsidRDefault="00E20611" w:rsidP="000838F2">
            <w:pPr>
              <w:jc w:val="both"/>
              <w:rPr>
                <w:rFonts w:eastAsia="Calibri"/>
                <w:b/>
                <w:sz w:val="20"/>
                <w:szCs w:val="20"/>
                <w:lang w:eastAsia="en-US"/>
              </w:rPr>
            </w:pPr>
            <w:r>
              <w:rPr>
                <w:rFonts w:eastAsia="Calibri"/>
                <w:b/>
                <w:i/>
                <w:sz w:val="20"/>
                <w:szCs w:val="20"/>
                <w:lang w:eastAsia="en-US"/>
              </w:rPr>
              <w:t>Pojašnjenje:</w:t>
            </w:r>
          </w:p>
          <w:p w14:paraId="195167B3" w14:textId="26B2C516" w:rsidR="000838F2" w:rsidRPr="0008160D" w:rsidRDefault="000838F2" w:rsidP="000838F2">
            <w:pPr>
              <w:jc w:val="both"/>
              <w:rPr>
                <w:rFonts w:eastAsia="Calibri"/>
                <w:b/>
                <w:sz w:val="20"/>
                <w:szCs w:val="20"/>
                <w:lang w:eastAsia="en-US"/>
              </w:rPr>
            </w:pPr>
            <w:r w:rsidRPr="0008160D">
              <w:rPr>
                <w:rFonts w:eastAsia="Calibri"/>
                <w:i/>
                <w:sz w:val="20"/>
                <w:szCs w:val="20"/>
                <w:lang w:eastAsia="en-US"/>
              </w:rPr>
              <w:t>(</w:t>
            </w:r>
            <w:r w:rsidR="00AA6A2E">
              <w:rPr>
                <w:rFonts w:eastAsia="Calibri"/>
                <w:i/>
                <w:sz w:val="20"/>
                <w:szCs w:val="20"/>
                <w:lang w:eastAsia="en-US"/>
              </w:rPr>
              <w:t xml:space="preserve">upisati u slučaju da je mladi poljoprivrednik nositelj/odgovorna osoba poljoprivrednog gospodarstva za koje se traži potpora; </w:t>
            </w:r>
            <w:r w:rsidRPr="0008160D">
              <w:rPr>
                <w:rFonts w:eastAsia="Calibri"/>
                <w:i/>
                <w:sz w:val="20"/>
                <w:szCs w:val="20"/>
                <w:lang w:eastAsia="en-US"/>
              </w:rPr>
              <w:t xml:space="preserve">upišite dan/mjesec/godina; npr. </w:t>
            </w:r>
            <w:r w:rsidRPr="0008160D">
              <w:rPr>
                <w:rFonts w:eastAsia="Calibri"/>
                <w:i/>
                <w:sz w:val="20"/>
                <w:szCs w:val="20"/>
                <w:lang w:eastAsia="en-US"/>
              </w:rPr>
              <w:lastRenderedPageBreak/>
              <w:t>20.01.2018.)</w:t>
            </w:r>
          </w:p>
        </w:tc>
        <w:tc>
          <w:tcPr>
            <w:tcW w:w="5310" w:type="dxa"/>
            <w:gridSpan w:val="18"/>
            <w:tcBorders>
              <w:bottom w:val="single" w:sz="4" w:space="0" w:color="auto"/>
            </w:tcBorders>
            <w:shd w:val="clear" w:color="auto" w:fill="auto"/>
            <w:vAlign w:val="center"/>
          </w:tcPr>
          <w:p w14:paraId="63040DD3" w14:textId="77777777" w:rsidR="000838F2" w:rsidRPr="0008160D" w:rsidRDefault="000838F2" w:rsidP="000838F2">
            <w:pPr>
              <w:rPr>
                <w:sz w:val="20"/>
                <w:szCs w:val="20"/>
              </w:rPr>
            </w:pPr>
          </w:p>
        </w:tc>
      </w:tr>
      <w:tr w:rsidR="000838F2" w:rsidRPr="0008160D" w14:paraId="6A686A91" w14:textId="77777777" w:rsidTr="00837F54">
        <w:trPr>
          <w:gridAfter w:val="1"/>
          <w:wAfter w:w="7" w:type="dxa"/>
          <w:trHeight w:val="350"/>
        </w:trPr>
        <w:tc>
          <w:tcPr>
            <w:tcW w:w="941" w:type="dxa"/>
            <w:tcBorders>
              <w:bottom w:val="single" w:sz="4" w:space="0" w:color="auto"/>
            </w:tcBorders>
            <w:shd w:val="clear" w:color="auto" w:fill="DEEAF6" w:themeFill="accent1" w:themeFillTint="33"/>
            <w:vAlign w:val="center"/>
          </w:tcPr>
          <w:p w14:paraId="3ADF6541" w14:textId="54E94870" w:rsidR="000838F2" w:rsidRPr="0008160D" w:rsidRDefault="00742722" w:rsidP="000838F2">
            <w:pPr>
              <w:rPr>
                <w:rFonts w:eastAsia="Calibri"/>
                <w:b/>
                <w:sz w:val="20"/>
                <w:szCs w:val="20"/>
                <w:lang w:eastAsia="en-US"/>
              </w:rPr>
            </w:pPr>
            <w:r>
              <w:rPr>
                <w:rFonts w:eastAsia="Calibri"/>
                <w:b/>
                <w:sz w:val="20"/>
                <w:szCs w:val="20"/>
                <w:lang w:eastAsia="en-US"/>
              </w:rPr>
              <w:t>I.1.26</w:t>
            </w:r>
            <w:r w:rsidR="000838F2" w:rsidRPr="0008160D">
              <w:rPr>
                <w:rFonts w:eastAsia="Calibri"/>
                <w:b/>
                <w:sz w:val="20"/>
                <w:szCs w:val="20"/>
                <w:lang w:eastAsia="en-US"/>
              </w:rPr>
              <w:t xml:space="preserve">. </w:t>
            </w:r>
          </w:p>
        </w:tc>
        <w:tc>
          <w:tcPr>
            <w:tcW w:w="3109" w:type="dxa"/>
            <w:tcBorders>
              <w:bottom w:val="single" w:sz="4" w:space="0" w:color="auto"/>
            </w:tcBorders>
            <w:shd w:val="clear" w:color="auto" w:fill="DEEAF6" w:themeFill="accent1" w:themeFillTint="33"/>
            <w:vAlign w:val="center"/>
          </w:tcPr>
          <w:p w14:paraId="2A223A7A" w14:textId="77777777" w:rsidR="00AA6A2E" w:rsidRDefault="000838F2">
            <w:pPr>
              <w:jc w:val="both"/>
              <w:rPr>
                <w:rFonts w:eastAsia="Calibri"/>
                <w:b/>
                <w:sz w:val="20"/>
                <w:szCs w:val="20"/>
                <w:lang w:eastAsia="en-US"/>
              </w:rPr>
            </w:pPr>
            <w:r w:rsidRPr="0008160D">
              <w:rPr>
                <w:rFonts w:eastAsia="Calibri"/>
                <w:b/>
                <w:sz w:val="20"/>
                <w:szCs w:val="20"/>
                <w:lang w:eastAsia="en-US"/>
              </w:rPr>
              <w:t>Mladi poljoprivrednik po prvi put uspostavlja poljoprivredno gospodarstvo na kojem ima status  nositelja/odgovorne osobe i</w:t>
            </w:r>
            <w:r w:rsidR="00AA6A2E">
              <w:rPr>
                <w:rFonts w:eastAsia="Calibri"/>
                <w:b/>
                <w:sz w:val="20"/>
                <w:szCs w:val="20"/>
                <w:lang w:eastAsia="en-US"/>
              </w:rPr>
              <w:t xml:space="preserve"> nije duže od 24 mjeseca nositelj/odgovorna osoba poljoprivrednog gospodarstva:</w:t>
            </w:r>
          </w:p>
          <w:p w14:paraId="3E864158" w14:textId="77777777" w:rsidR="00E20611" w:rsidRPr="0008160D" w:rsidRDefault="00E20611" w:rsidP="00E20611">
            <w:pPr>
              <w:jc w:val="both"/>
              <w:rPr>
                <w:rFonts w:eastAsia="Calibri"/>
                <w:b/>
                <w:sz w:val="20"/>
                <w:szCs w:val="20"/>
                <w:lang w:eastAsia="en-US"/>
              </w:rPr>
            </w:pPr>
            <w:r>
              <w:rPr>
                <w:rFonts w:eastAsia="Calibri"/>
                <w:b/>
                <w:i/>
                <w:sz w:val="20"/>
                <w:szCs w:val="20"/>
                <w:lang w:eastAsia="en-US"/>
              </w:rPr>
              <w:t>Pojašnjenje:</w:t>
            </w:r>
          </w:p>
          <w:p w14:paraId="273C350D" w14:textId="5E685FAB" w:rsidR="000838F2" w:rsidRPr="0008160D" w:rsidRDefault="00E20611" w:rsidP="004C42AB">
            <w:pPr>
              <w:jc w:val="both"/>
              <w:rPr>
                <w:rFonts w:eastAsia="Calibri"/>
                <w:b/>
                <w:sz w:val="20"/>
                <w:szCs w:val="20"/>
                <w:lang w:eastAsia="en-US"/>
              </w:rPr>
            </w:pPr>
            <w:r>
              <w:rPr>
                <w:rFonts w:eastAsia="Calibri"/>
                <w:i/>
                <w:sz w:val="20"/>
                <w:szCs w:val="20"/>
                <w:lang w:eastAsia="en-US"/>
              </w:rPr>
              <w:t>(</w:t>
            </w:r>
            <w:r w:rsidR="00AA6A2E">
              <w:rPr>
                <w:rFonts w:eastAsia="Calibri"/>
                <w:i/>
                <w:sz w:val="20"/>
                <w:szCs w:val="20"/>
                <w:lang w:eastAsia="en-US"/>
              </w:rPr>
              <w:t xml:space="preserve">upisati u slučaju da je mladi poljoprivrednik nositelj/odgovorna osoba poljoprivrednog gospodarstva za koje se traži potpora; </w:t>
            </w:r>
            <w:r>
              <w:rPr>
                <w:rFonts w:eastAsia="Calibri"/>
                <w:i/>
                <w:sz w:val="20"/>
                <w:szCs w:val="20"/>
                <w:lang w:eastAsia="en-US"/>
              </w:rPr>
              <w:t>u protivnome upisati N/P</w:t>
            </w:r>
            <w:r w:rsidR="00AA6A2E" w:rsidRPr="0008160D">
              <w:rPr>
                <w:rFonts w:eastAsia="Calibri"/>
                <w:i/>
                <w:sz w:val="20"/>
                <w:szCs w:val="20"/>
                <w:lang w:eastAsia="en-US"/>
              </w:rPr>
              <w:t>)</w:t>
            </w:r>
            <w:r w:rsidR="00AA6A2E">
              <w:rPr>
                <w:rFonts w:eastAsia="Calibri"/>
                <w:b/>
                <w:sz w:val="20"/>
                <w:szCs w:val="20"/>
                <w:lang w:eastAsia="en-US"/>
              </w:rPr>
              <w:t xml:space="preserve">  </w:t>
            </w:r>
            <w:r w:rsidR="000838F2" w:rsidRPr="0008160D">
              <w:rPr>
                <w:rFonts w:eastAsia="Calibri"/>
                <w:b/>
                <w:sz w:val="20"/>
                <w:szCs w:val="20"/>
                <w:lang w:eastAsia="en-US"/>
              </w:rPr>
              <w:t xml:space="preserve"> </w:t>
            </w:r>
          </w:p>
        </w:tc>
        <w:tc>
          <w:tcPr>
            <w:tcW w:w="5310" w:type="dxa"/>
            <w:gridSpan w:val="18"/>
            <w:tcBorders>
              <w:bottom w:val="single" w:sz="4" w:space="0" w:color="auto"/>
            </w:tcBorders>
            <w:shd w:val="clear" w:color="auto" w:fill="auto"/>
            <w:vAlign w:val="center"/>
          </w:tcPr>
          <w:p w14:paraId="6F344AB1" w14:textId="2ED418A9" w:rsidR="00BE37BB" w:rsidRPr="0008160D" w:rsidRDefault="00BE37BB" w:rsidP="00BE37BB">
            <w:pPr>
              <w:rPr>
                <w:sz w:val="20"/>
                <w:szCs w:val="20"/>
              </w:rPr>
            </w:pPr>
          </w:p>
          <w:p w14:paraId="19C2D44D" w14:textId="77777777" w:rsidR="00BE37BB" w:rsidRPr="0008160D" w:rsidRDefault="00BE37BB" w:rsidP="00BE37BB">
            <w:pPr>
              <w:rPr>
                <w:sz w:val="20"/>
                <w:szCs w:val="20"/>
              </w:rPr>
            </w:pPr>
          </w:p>
          <w:p w14:paraId="240A206C" w14:textId="59829035" w:rsidR="000838F2" w:rsidRDefault="000838F2" w:rsidP="004C42AB">
            <w:pPr>
              <w:pStyle w:val="ListParagraph"/>
              <w:numPr>
                <w:ilvl w:val="0"/>
                <w:numId w:val="48"/>
              </w:numPr>
              <w:spacing w:line="240" w:lineRule="auto"/>
              <w:ind w:left="258" w:hanging="258"/>
              <w:rPr>
                <w:rFonts w:ascii="Times New Roman" w:hAnsi="Times New Roman"/>
                <w:sz w:val="20"/>
                <w:szCs w:val="20"/>
                <w:lang w:val="hr-HR"/>
              </w:rPr>
            </w:pPr>
            <w:r w:rsidRPr="0008160D">
              <w:rPr>
                <w:rFonts w:ascii="Times New Roman" w:hAnsi="Times New Roman"/>
                <w:sz w:val="20"/>
                <w:szCs w:val="20"/>
                <w:lang w:val="hr-HR"/>
              </w:rPr>
              <w:t>DA</w:t>
            </w:r>
          </w:p>
          <w:p w14:paraId="00E32271" w14:textId="3BF379DB" w:rsidR="00E20611" w:rsidRDefault="00E20611" w:rsidP="004C42AB">
            <w:pPr>
              <w:pStyle w:val="ListParagraph"/>
              <w:numPr>
                <w:ilvl w:val="0"/>
                <w:numId w:val="48"/>
              </w:numPr>
              <w:spacing w:line="240" w:lineRule="auto"/>
              <w:ind w:left="244" w:hanging="244"/>
              <w:rPr>
                <w:rFonts w:ascii="Times New Roman" w:hAnsi="Times New Roman"/>
                <w:sz w:val="20"/>
                <w:szCs w:val="20"/>
                <w:lang w:val="hr-HR"/>
              </w:rPr>
            </w:pPr>
            <w:r>
              <w:rPr>
                <w:rFonts w:ascii="Times New Roman" w:hAnsi="Times New Roman"/>
                <w:sz w:val="20"/>
                <w:szCs w:val="20"/>
                <w:lang w:val="hr-HR"/>
              </w:rPr>
              <w:t>NE</w:t>
            </w:r>
          </w:p>
          <w:p w14:paraId="06968E0B" w14:textId="00647679" w:rsidR="00E20611" w:rsidRPr="0008160D" w:rsidRDefault="00E20611" w:rsidP="004C42AB">
            <w:pPr>
              <w:pStyle w:val="ListParagraph"/>
              <w:numPr>
                <w:ilvl w:val="0"/>
                <w:numId w:val="48"/>
              </w:numPr>
              <w:spacing w:line="240" w:lineRule="auto"/>
              <w:ind w:left="244" w:hanging="244"/>
              <w:rPr>
                <w:rFonts w:ascii="Times New Roman" w:hAnsi="Times New Roman"/>
                <w:sz w:val="20"/>
                <w:szCs w:val="20"/>
                <w:lang w:val="hr-HR"/>
              </w:rPr>
            </w:pPr>
            <w:r>
              <w:rPr>
                <w:rFonts w:ascii="Times New Roman" w:hAnsi="Times New Roman"/>
                <w:sz w:val="20"/>
                <w:szCs w:val="20"/>
                <w:lang w:val="hr-HR"/>
              </w:rPr>
              <w:t>N/P</w:t>
            </w:r>
          </w:p>
          <w:p w14:paraId="01BEF3CD" w14:textId="106F309B" w:rsidR="00BE37BB" w:rsidRPr="00837F54" w:rsidRDefault="00BE37BB" w:rsidP="00837F54">
            <w:pPr>
              <w:rPr>
                <w:sz w:val="20"/>
                <w:szCs w:val="20"/>
              </w:rPr>
            </w:pPr>
          </w:p>
          <w:p w14:paraId="4BCBF44F" w14:textId="51DB76E9" w:rsidR="00BE37BB" w:rsidRPr="0008160D" w:rsidRDefault="00BE37BB" w:rsidP="000838F2">
            <w:pPr>
              <w:rPr>
                <w:sz w:val="20"/>
                <w:szCs w:val="20"/>
              </w:rPr>
            </w:pPr>
          </w:p>
        </w:tc>
      </w:tr>
      <w:tr w:rsidR="000838F2" w:rsidRPr="0008160D" w14:paraId="2E25F688" w14:textId="77777777" w:rsidTr="00831498">
        <w:trPr>
          <w:gridAfter w:val="1"/>
          <w:wAfter w:w="7" w:type="dxa"/>
          <w:trHeight w:val="350"/>
        </w:trPr>
        <w:tc>
          <w:tcPr>
            <w:tcW w:w="941" w:type="dxa"/>
            <w:tcBorders>
              <w:bottom w:val="single" w:sz="4" w:space="0" w:color="auto"/>
            </w:tcBorders>
            <w:shd w:val="clear" w:color="auto" w:fill="DEEAF6" w:themeFill="accent1" w:themeFillTint="33"/>
            <w:vAlign w:val="center"/>
          </w:tcPr>
          <w:p w14:paraId="2E6106FB" w14:textId="5BDB8035" w:rsidR="000838F2" w:rsidRPr="0008160D" w:rsidRDefault="00742722" w:rsidP="000838F2">
            <w:pPr>
              <w:rPr>
                <w:rFonts w:eastAsia="Calibri"/>
                <w:b/>
                <w:sz w:val="20"/>
                <w:szCs w:val="20"/>
                <w:lang w:eastAsia="en-US"/>
              </w:rPr>
            </w:pPr>
            <w:r>
              <w:rPr>
                <w:rFonts w:eastAsia="Calibri"/>
                <w:b/>
                <w:sz w:val="20"/>
                <w:szCs w:val="20"/>
                <w:lang w:eastAsia="en-US"/>
              </w:rPr>
              <w:t>I.1.27</w:t>
            </w:r>
            <w:r w:rsidR="000838F2" w:rsidRPr="0008160D">
              <w:rPr>
                <w:rFonts w:eastAsia="Calibri"/>
                <w:b/>
                <w:sz w:val="20"/>
                <w:szCs w:val="20"/>
                <w:lang w:eastAsia="en-US"/>
              </w:rPr>
              <w:t>.</w:t>
            </w:r>
          </w:p>
        </w:tc>
        <w:tc>
          <w:tcPr>
            <w:tcW w:w="3109" w:type="dxa"/>
            <w:tcBorders>
              <w:bottom w:val="single" w:sz="4" w:space="0" w:color="auto"/>
            </w:tcBorders>
            <w:shd w:val="clear" w:color="auto" w:fill="DEEAF6" w:themeFill="accent1" w:themeFillTint="33"/>
            <w:vAlign w:val="center"/>
          </w:tcPr>
          <w:p w14:paraId="6DF0DF12" w14:textId="430E1A77" w:rsidR="000838F2" w:rsidRPr="0008160D" w:rsidRDefault="004C42AB" w:rsidP="000838F2">
            <w:pPr>
              <w:jc w:val="both"/>
              <w:rPr>
                <w:rFonts w:eastAsia="Calibri"/>
                <w:b/>
                <w:sz w:val="20"/>
                <w:szCs w:val="20"/>
                <w:lang w:eastAsia="en-US"/>
              </w:rPr>
            </w:pPr>
            <w:r>
              <w:rPr>
                <w:rFonts w:eastAsia="Calibri"/>
                <w:b/>
                <w:sz w:val="20"/>
                <w:szCs w:val="20"/>
                <w:lang w:eastAsia="en-US"/>
              </w:rPr>
              <w:t>Zahtjev za potporu</w:t>
            </w:r>
            <w:r w:rsidR="000838F2" w:rsidRPr="0008160D">
              <w:rPr>
                <w:rFonts w:eastAsia="Calibri"/>
                <w:b/>
                <w:sz w:val="20"/>
                <w:szCs w:val="20"/>
                <w:lang w:eastAsia="en-US"/>
              </w:rPr>
              <w:t xml:space="preserve"> podnosi mladi poljoprivrednik odgovorna osoba trgovačkog društva </w:t>
            </w:r>
            <w:r w:rsidR="00067CA2">
              <w:rPr>
                <w:rFonts w:eastAsia="Calibri"/>
                <w:b/>
                <w:sz w:val="20"/>
                <w:szCs w:val="20"/>
                <w:lang w:eastAsia="en-US"/>
              </w:rPr>
              <w:t>koja je</w:t>
            </w:r>
            <w:r w:rsidR="00067CA2" w:rsidRPr="0008160D">
              <w:rPr>
                <w:rFonts w:eastAsia="Calibri"/>
                <w:b/>
                <w:sz w:val="20"/>
                <w:szCs w:val="20"/>
                <w:lang w:eastAsia="en-US"/>
              </w:rPr>
              <w:t xml:space="preserve"> </w:t>
            </w:r>
            <w:r w:rsidR="000838F2" w:rsidRPr="0008160D">
              <w:rPr>
                <w:rFonts w:eastAsia="Calibri"/>
                <w:b/>
                <w:sz w:val="20"/>
                <w:szCs w:val="20"/>
                <w:lang w:eastAsia="en-US"/>
              </w:rPr>
              <w:t>vlasnik najmanje 50% temeljnog kapitala društva te je odgovorna osoba u Upisniku poljoprivrednika:</w:t>
            </w:r>
          </w:p>
          <w:p w14:paraId="5B55949D" w14:textId="2277CA9D" w:rsidR="000838F2" w:rsidRPr="0008160D" w:rsidRDefault="000838F2" w:rsidP="000838F2">
            <w:pPr>
              <w:jc w:val="both"/>
              <w:rPr>
                <w:rFonts w:eastAsia="Calibri"/>
                <w:i/>
                <w:sz w:val="20"/>
                <w:szCs w:val="20"/>
                <w:lang w:eastAsia="en-US"/>
              </w:rPr>
            </w:pPr>
            <w:r w:rsidRPr="0008160D">
              <w:rPr>
                <w:rFonts w:eastAsia="Calibri"/>
                <w:i/>
                <w:sz w:val="20"/>
                <w:szCs w:val="20"/>
                <w:lang w:eastAsia="en-US"/>
              </w:rPr>
              <w:t>(upisivati samo u slučaju trgovačkog društva</w:t>
            </w:r>
            <w:r w:rsidR="0005012B" w:rsidRPr="0008160D">
              <w:rPr>
                <w:rFonts w:eastAsia="Calibri"/>
                <w:i/>
                <w:sz w:val="20"/>
                <w:szCs w:val="20"/>
                <w:lang w:eastAsia="en-US"/>
              </w:rPr>
              <w:t>. U protivnome upisati „N/P“</w:t>
            </w:r>
            <w:r w:rsidRPr="0008160D">
              <w:rPr>
                <w:rFonts w:eastAsia="Calibri"/>
                <w:i/>
                <w:sz w:val="20"/>
                <w:szCs w:val="20"/>
                <w:lang w:eastAsia="en-US"/>
              </w:rPr>
              <w:t>)</w:t>
            </w:r>
          </w:p>
        </w:tc>
        <w:tc>
          <w:tcPr>
            <w:tcW w:w="5310" w:type="dxa"/>
            <w:gridSpan w:val="18"/>
            <w:tcBorders>
              <w:bottom w:val="single" w:sz="4" w:space="0" w:color="auto"/>
            </w:tcBorders>
            <w:shd w:val="clear" w:color="auto" w:fill="auto"/>
            <w:vAlign w:val="center"/>
          </w:tcPr>
          <w:p w14:paraId="3C394339" w14:textId="77777777" w:rsidR="0005012B" w:rsidRPr="0008160D" w:rsidRDefault="0005012B" w:rsidP="000838F2">
            <w:pPr>
              <w:rPr>
                <w:sz w:val="20"/>
                <w:szCs w:val="20"/>
              </w:rPr>
            </w:pPr>
          </w:p>
          <w:p w14:paraId="404BD403" w14:textId="3C6CFD2C" w:rsidR="000838F2" w:rsidRPr="0008160D" w:rsidRDefault="000838F2" w:rsidP="000838F2">
            <w:pPr>
              <w:rPr>
                <w:sz w:val="20"/>
                <w:szCs w:val="20"/>
              </w:rPr>
            </w:pPr>
            <w:r w:rsidRPr="0008160D">
              <w:rPr>
                <w:sz w:val="20"/>
                <w:szCs w:val="20"/>
              </w:rPr>
              <w:t>a) DA</w:t>
            </w:r>
          </w:p>
          <w:p w14:paraId="75D10A10" w14:textId="017A9312" w:rsidR="000838F2" w:rsidRPr="0008160D" w:rsidRDefault="000838F2" w:rsidP="000838F2">
            <w:pPr>
              <w:rPr>
                <w:sz w:val="20"/>
                <w:szCs w:val="20"/>
              </w:rPr>
            </w:pPr>
            <w:r w:rsidRPr="0008160D">
              <w:rPr>
                <w:sz w:val="20"/>
                <w:szCs w:val="20"/>
              </w:rPr>
              <w:t>b) NE</w:t>
            </w:r>
          </w:p>
          <w:p w14:paraId="5668BF9A" w14:textId="3476EEA6" w:rsidR="0005012B" w:rsidRPr="0008160D" w:rsidRDefault="0005012B" w:rsidP="000838F2">
            <w:pPr>
              <w:rPr>
                <w:sz w:val="20"/>
                <w:szCs w:val="20"/>
              </w:rPr>
            </w:pPr>
            <w:r w:rsidRPr="0008160D">
              <w:rPr>
                <w:sz w:val="20"/>
                <w:szCs w:val="20"/>
              </w:rPr>
              <w:t>c) N/P</w:t>
            </w:r>
          </w:p>
          <w:p w14:paraId="7D33252C" w14:textId="277CB24D" w:rsidR="0005012B" w:rsidRPr="0008160D" w:rsidRDefault="0005012B" w:rsidP="000838F2">
            <w:pPr>
              <w:rPr>
                <w:sz w:val="20"/>
                <w:szCs w:val="20"/>
              </w:rPr>
            </w:pPr>
          </w:p>
        </w:tc>
      </w:tr>
      <w:tr w:rsidR="000838F2" w:rsidRPr="0008160D" w14:paraId="475D1860" w14:textId="77777777" w:rsidTr="00831498">
        <w:trPr>
          <w:gridAfter w:val="1"/>
          <w:wAfter w:w="7" w:type="dxa"/>
          <w:trHeight w:val="81"/>
        </w:trPr>
        <w:tc>
          <w:tcPr>
            <w:tcW w:w="941" w:type="dxa"/>
            <w:tcBorders>
              <w:top w:val="single" w:sz="4" w:space="0" w:color="auto"/>
            </w:tcBorders>
            <w:shd w:val="clear" w:color="auto" w:fill="DEEAF6" w:themeFill="accent1" w:themeFillTint="33"/>
            <w:vAlign w:val="center"/>
          </w:tcPr>
          <w:p w14:paraId="5BDF42DC" w14:textId="3133923B" w:rsidR="000838F2" w:rsidRPr="0008160D" w:rsidRDefault="00742722" w:rsidP="000838F2">
            <w:pPr>
              <w:rPr>
                <w:rFonts w:eastAsia="Calibri"/>
                <w:b/>
                <w:sz w:val="20"/>
                <w:szCs w:val="20"/>
                <w:lang w:eastAsia="en-US"/>
              </w:rPr>
            </w:pPr>
            <w:r>
              <w:rPr>
                <w:rFonts w:eastAsia="Calibri"/>
                <w:b/>
                <w:sz w:val="20"/>
                <w:szCs w:val="20"/>
                <w:lang w:eastAsia="en-US"/>
              </w:rPr>
              <w:t>I.1.28</w:t>
            </w:r>
            <w:r w:rsidR="000838F2" w:rsidRPr="0008160D">
              <w:rPr>
                <w:rFonts w:eastAsia="Calibri"/>
                <w:b/>
                <w:sz w:val="20"/>
                <w:szCs w:val="20"/>
                <w:lang w:eastAsia="en-US"/>
              </w:rPr>
              <w:t>.</w:t>
            </w:r>
          </w:p>
        </w:tc>
        <w:tc>
          <w:tcPr>
            <w:tcW w:w="3109" w:type="dxa"/>
            <w:tcBorders>
              <w:top w:val="single" w:sz="4" w:space="0" w:color="auto"/>
            </w:tcBorders>
            <w:shd w:val="clear" w:color="auto" w:fill="DEEAF6" w:themeFill="accent1" w:themeFillTint="33"/>
            <w:vAlign w:val="center"/>
          </w:tcPr>
          <w:p w14:paraId="6F0A9F3C" w14:textId="77777777" w:rsidR="000838F2" w:rsidRPr="0008160D" w:rsidRDefault="000838F2" w:rsidP="000838F2">
            <w:pPr>
              <w:jc w:val="both"/>
              <w:rPr>
                <w:rFonts w:eastAsia="Calibri"/>
                <w:b/>
                <w:sz w:val="20"/>
                <w:szCs w:val="20"/>
                <w:lang w:eastAsia="en-US"/>
              </w:rPr>
            </w:pPr>
            <w:r w:rsidRPr="0008160D">
              <w:rPr>
                <w:rFonts w:eastAsia="Calibri"/>
                <w:b/>
                <w:sz w:val="20"/>
                <w:szCs w:val="20"/>
                <w:lang w:eastAsia="en-US"/>
              </w:rPr>
              <w:t>Upišite udio vlasništva (u %) mladog poljoprivrednika u trgovačkom društvu:</w:t>
            </w:r>
          </w:p>
          <w:p w14:paraId="1F14D7D4" w14:textId="5238F98F" w:rsidR="008E3475" w:rsidRPr="0008160D" w:rsidRDefault="000838F2" w:rsidP="000838F2">
            <w:pPr>
              <w:jc w:val="both"/>
              <w:rPr>
                <w:rFonts w:eastAsia="Calibri"/>
                <w:i/>
                <w:sz w:val="20"/>
                <w:szCs w:val="20"/>
                <w:lang w:eastAsia="en-US"/>
              </w:rPr>
            </w:pPr>
            <w:r w:rsidRPr="0008160D">
              <w:rPr>
                <w:rFonts w:eastAsia="Calibri"/>
                <w:i/>
                <w:sz w:val="20"/>
                <w:szCs w:val="20"/>
                <w:lang w:eastAsia="en-US"/>
              </w:rPr>
              <w:t>(samo u slučaju da je na prethodno pitanje odgovoreno s „DA“)</w:t>
            </w:r>
          </w:p>
        </w:tc>
        <w:tc>
          <w:tcPr>
            <w:tcW w:w="5310" w:type="dxa"/>
            <w:gridSpan w:val="18"/>
            <w:tcBorders>
              <w:top w:val="single" w:sz="4" w:space="0" w:color="auto"/>
            </w:tcBorders>
            <w:shd w:val="clear" w:color="auto" w:fill="auto"/>
            <w:vAlign w:val="center"/>
          </w:tcPr>
          <w:p w14:paraId="7DA894B0" w14:textId="360F2869" w:rsidR="000838F2" w:rsidRPr="0008160D" w:rsidRDefault="000838F2" w:rsidP="000838F2">
            <w:pPr>
              <w:rPr>
                <w:sz w:val="20"/>
                <w:szCs w:val="20"/>
              </w:rPr>
            </w:pPr>
            <w:r w:rsidRPr="0008160D">
              <w:rPr>
                <w:sz w:val="20"/>
                <w:szCs w:val="20"/>
              </w:rPr>
              <w:t>_______ (%)</w:t>
            </w:r>
          </w:p>
        </w:tc>
      </w:tr>
      <w:tr w:rsidR="000838F2" w:rsidRPr="0008160D" w14:paraId="3F8D060E" w14:textId="77777777" w:rsidTr="00831498">
        <w:trPr>
          <w:gridAfter w:val="1"/>
          <w:wAfter w:w="7" w:type="dxa"/>
          <w:trHeight w:val="3818"/>
        </w:trPr>
        <w:tc>
          <w:tcPr>
            <w:tcW w:w="941" w:type="dxa"/>
            <w:tcBorders>
              <w:top w:val="single" w:sz="4" w:space="0" w:color="auto"/>
              <w:bottom w:val="single" w:sz="4" w:space="0" w:color="auto"/>
            </w:tcBorders>
            <w:shd w:val="clear" w:color="auto" w:fill="DEEAF6" w:themeFill="accent1" w:themeFillTint="33"/>
            <w:vAlign w:val="center"/>
          </w:tcPr>
          <w:p w14:paraId="7FEA62B7" w14:textId="413F0A2E" w:rsidR="000838F2" w:rsidRPr="0008160D" w:rsidRDefault="00B2482E" w:rsidP="000838F2">
            <w:pPr>
              <w:rPr>
                <w:rFonts w:eastAsia="Calibri"/>
                <w:b/>
                <w:sz w:val="20"/>
                <w:szCs w:val="20"/>
                <w:lang w:eastAsia="en-US"/>
              </w:rPr>
            </w:pPr>
            <w:r>
              <w:rPr>
                <w:rFonts w:eastAsia="Calibri"/>
                <w:b/>
                <w:sz w:val="20"/>
                <w:szCs w:val="20"/>
                <w:lang w:eastAsia="en-US"/>
              </w:rPr>
              <w:t>I</w:t>
            </w:r>
            <w:r w:rsidR="000838F2" w:rsidRPr="0008160D">
              <w:rPr>
                <w:rFonts w:eastAsia="Calibri"/>
                <w:b/>
                <w:sz w:val="20"/>
                <w:szCs w:val="20"/>
                <w:lang w:eastAsia="en-US"/>
              </w:rPr>
              <w:t>.</w:t>
            </w:r>
            <w:r w:rsidR="0042021D" w:rsidRPr="0008160D">
              <w:rPr>
                <w:rFonts w:eastAsia="Calibri"/>
                <w:b/>
                <w:sz w:val="20"/>
                <w:szCs w:val="20"/>
                <w:lang w:eastAsia="en-US"/>
              </w:rPr>
              <w:t>1</w:t>
            </w:r>
            <w:r w:rsidR="000838F2" w:rsidRPr="0008160D">
              <w:rPr>
                <w:rFonts w:eastAsia="Calibri"/>
                <w:b/>
                <w:sz w:val="20"/>
                <w:szCs w:val="20"/>
                <w:lang w:eastAsia="en-US"/>
              </w:rPr>
              <w:t>.</w:t>
            </w:r>
            <w:r w:rsidR="00742722">
              <w:rPr>
                <w:rFonts w:eastAsia="Calibri"/>
                <w:b/>
                <w:sz w:val="20"/>
                <w:szCs w:val="20"/>
                <w:lang w:eastAsia="en-US"/>
              </w:rPr>
              <w:t>29</w:t>
            </w:r>
            <w:r w:rsidR="000838F2" w:rsidRPr="0008160D">
              <w:rPr>
                <w:rFonts w:eastAsia="Calibri"/>
                <w:b/>
                <w:sz w:val="20"/>
                <w:szCs w:val="20"/>
                <w:lang w:eastAsia="en-US"/>
              </w:rPr>
              <w:t>.</w:t>
            </w:r>
          </w:p>
        </w:tc>
        <w:tc>
          <w:tcPr>
            <w:tcW w:w="3109" w:type="dxa"/>
            <w:tcBorders>
              <w:top w:val="single" w:sz="4" w:space="0" w:color="auto"/>
              <w:bottom w:val="single" w:sz="4" w:space="0" w:color="auto"/>
            </w:tcBorders>
            <w:shd w:val="clear" w:color="auto" w:fill="DEEAF6" w:themeFill="accent1" w:themeFillTint="33"/>
            <w:vAlign w:val="center"/>
          </w:tcPr>
          <w:p w14:paraId="5C3D12F4" w14:textId="395913B3" w:rsidR="008E3475" w:rsidRPr="0008160D" w:rsidRDefault="000838F2" w:rsidP="000838F2">
            <w:pPr>
              <w:jc w:val="both"/>
              <w:rPr>
                <w:rFonts w:eastAsia="Calibri"/>
                <w:b/>
                <w:sz w:val="20"/>
                <w:szCs w:val="20"/>
                <w:lang w:eastAsia="en-US"/>
              </w:rPr>
            </w:pPr>
            <w:r w:rsidRPr="0008160D">
              <w:rPr>
                <w:rFonts w:eastAsia="Calibri"/>
                <w:b/>
                <w:sz w:val="20"/>
                <w:szCs w:val="20"/>
                <w:lang w:eastAsia="en-US"/>
              </w:rPr>
              <w:t>Str</w:t>
            </w:r>
            <w:r w:rsidR="00C62E17">
              <w:rPr>
                <w:rFonts w:eastAsia="Calibri"/>
                <w:b/>
                <w:sz w:val="20"/>
                <w:szCs w:val="20"/>
                <w:lang w:eastAsia="en-US"/>
              </w:rPr>
              <w:t>učna znanja i vještine</w:t>
            </w:r>
            <w:r w:rsidR="008E3475" w:rsidRPr="0008160D">
              <w:rPr>
                <w:rFonts w:eastAsia="Calibri"/>
                <w:b/>
                <w:sz w:val="20"/>
                <w:szCs w:val="20"/>
                <w:lang w:eastAsia="en-US"/>
              </w:rPr>
              <w:t>:</w:t>
            </w:r>
          </w:p>
          <w:p w14:paraId="6AF6F02C" w14:textId="77777777" w:rsidR="008E3475" w:rsidRPr="0008160D" w:rsidRDefault="008E3475" w:rsidP="008E3475">
            <w:pPr>
              <w:jc w:val="both"/>
              <w:rPr>
                <w:rFonts w:eastAsia="Calibri"/>
                <w:b/>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odgovor</w:t>
            </w:r>
            <w:r w:rsidRPr="0008160D">
              <w:rPr>
                <w:rFonts w:eastAsia="Calibri"/>
                <w:b/>
                <w:i/>
                <w:sz w:val="20"/>
                <w:szCs w:val="20"/>
                <w:lang w:eastAsia="en-US"/>
              </w:rPr>
              <w:t>):</w:t>
            </w:r>
            <w:r w:rsidRPr="0008160D">
              <w:rPr>
                <w:rFonts w:eastAsia="Calibri"/>
                <w:b/>
                <w:sz w:val="20"/>
                <w:szCs w:val="20"/>
                <w:lang w:eastAsia="en-US"/>
              </w:rPr>
              <w:t xml:space="preserve"> </w:t>
            </w:r>
          </w:p>
          <w:p w14:paraId="32510517" w14:textId="77777777" w:rsidR="00111155" w:rsidRPr="0008160D" w:rsidRDefault="008E3475" w:rsidP="000838F2">
            <w:pPr>
              <w:jc w:val="both"/>
              <w:rPr>
                <w:rFonts w:eastAsia="Calibri"/>
                <w:b/>
                <w:i/>
                <w:sz w:val="20"/>
                <w:szCs w:val="20"/>
                <w:lang w:eastAsia="en-US"/>
              </w:rPr>
            </w:pPr>
            <w:r w:rsidRPr="0008160D">
              <w:rPr>
                <w:rFonts w:eastAsia="Calibri"/>
                <w:b/>
                <w:i/>
                <w:sz w:val="20"/>
                <w:szCs w:val="20"/>
                <w:lang w:eastAsia="en-US"/>
              </w:rPr>
              <w:t>Pojašnj</w:t>
            </w:r>
            <w:r w:rsidR="00111155" w:rsidRPr="0008160D">
              <w:rPr>
                <w:rFonts w:eastAsia="Calibri"/>
                <w:b/>
                <w:i/>
                <w:sz w:val="20"/>
                <w:szCs w:val="20"/>
                <w:lang w:eastAsia="en-US"/>
              </w:rPr>
              <w:t>enje:</w:t>
            </w:r>
          </w:p>
          <w:p w14:paraId="5DD9F586" w14:textId="3AD24F7B" w:rsidR="000838F2" w:rsidRPr="0008160D" w:rsidRDefault="000838F2" w:rsidP="000838F2">
            <w:pPr>
              <w:jc w:val="both"/>
              <w:rPr>
                <w:rFonts w:eastAsia="Calibri"/>
                <w:b/>
                <w:i/>
                <w:sz w:val="20"/>
                <w:szCs w:val="20"/>
                <w:lang w:eastAsia="en-US"/>
              </w:rPr>
            </w:pPr>
          </w:p>
        </w:tc>
        <w:tc>
          <w:tcPr>
            <w:tcW w:w="5310" w:type="dxa"/>
            <w:gridSpan w:val="18"/>
            <w:tcBorders>
              <w:top w:val="single" w:sz="4" w:space="0" w:color="auto"/>
              <w:bottom w:val="single" w:sz="4" w:space="0" w:color="auto"/>
            </w:tcBorders>
            <w:shd w:val="clear" w:color="auto" w:fill="auto"/>
            <w:vAlign w:val="center"/>
          </w:tcPr>
          <w:p w14:paraId="1DB1D6D6" w14:textId="77777777" w:rsidR="00111155" w:rsidRPr="0008160D" w:rsidRDefault="00111155" w:rsidP="00111155">
            <w:pPr>
              <w:pStyle w:val="ListParagraph"/>
              <w:ind w:left="394"/>
              <w:jc w:val="both"/>
              <w:rPr>
                <w:rFonts w:ascii="Times New Roman" w:hAnsi="Times New Roman"/>
                <w:sz w:val="20"/>
                <w:szCs w:val="20"/>
                <w:lang w:val="hr-HR"/>
              </w:rPr>
            </w:pPr>
          </w:p>
          <w:p w14:paraId="123A17F5" w14:textId="3595F5AC" w:rsidR="00C62E17" w:rsidRPr="00837F54" w:rsidRDefault="00C62E17" w:rsidP="00837F54">
            <w:pPr>
              <w:numPr>
                <w:ilvl w:val="0"/>
                <w:numId w:val="14"/>
              </w:numPr>
              <w:suppressAutoHyphens w:val="0"/>
              <w:contextualSpacing/>
              <w:jc w:val="both"/>
              <w:rPr>
                <w:rFonts w:eastAsia="Calibri"/>
                <w:sz w:val="20"/>
                <w:szCs w:val="20"/>
                <w:lang w:eastAsia="en-US"/>
              </w:rPr>
            </w:pPr>
            <w:r>
              <w:rPr>
                <w:rFonts w:eastAsia="Calibri"/>
                <w:sz w:val="20"/>
                <w:szCs w:val="20"/>
                <w:lang w:eastAsia="en-US"/>
              </w:rPr>
              <w:t>diploma</w:t>
            </w:r>
            <w:r w:rsidRPr="00837F54">
              <w:rPr>
                <w:rFonts w:eastAsia="Calibri"/>
                <w:sz w:val="20"/>
                <w:szCs w:val="20"/>
                <w:lang w:eastAsia="en-US"/>
              </w:rPr>
              <w:t xml:space="preserve"> agronomskog ili veterinarskog smjera </w:t>
            </w:r>
            <w:r w:rsidR="006B5B73" w:rsidRPr="006B5B73">
              <w:rPr>
                <w:rFonts w:eastAsia="Calibri"/>
                <w:sz w:val="20"/>
                <w:szCs w:val="20"/>
                <w:lang w:eastAsia="en-US"/>
              </w:rPr>
              <w:t>(</w:t>
            </w:r>
            <w:r w:rsidR="006B5B73" w:rsidRPr="00837F54">
              <w:rPr>
                <w:rFonts w:cstheme="minorHAnsi"/>
                <w:sz w:val="20"/>
                <w:szCs w:val="20"/>
                <w:lang w:eastAsia="hr-HR"/>
              </w:rPr>
              <w:t>preddiplomski ili preddiplomski i diplomski sveučilišni ili stručni studij, integrirani preddiplomski i diplomski sveučilišni ili stručni studij agronomskog, poljoprivrednog ili veterinarskog smjera)</w:t>
            </w:r>
          </w:p>
          <w:p w14:paraId="06FEF957" w14:textId="441CDDD1" w:rsidR="00C62E17" w:rsidRDefault="00C62E17" w:rsidP="00837F54">
            <w:pPr>
              <w:numPr>
                <w:ilvl w:val="0"/>
                <w:numId w:val="14"/>
              </w:numPr>
              <w:suppressAutoHyphens w:val="0"/>
              <w:contextualSpacing/>
              <w:jc w:val="both"/>
              <w:rPr>
                <w:rFonts w:eastAsia="Calibri"/>
                <w:sz w:val="20"/>
                <w:szCs w:val="20"/>
                <w:lang w:eastAsia="en-US"/>
              </w:rPr>
            </w:pPr>
            <w:r>
              <w:rPr>
                <w:rFonts w:eastAsia="Calibri"/>
                <w:sz w:val="20"/>
                <w:szCs w:val="20"/>
                <w:lang w:eastAsia="en-US"/>
              </w:rPr>
              <w:t>s</w:t>
            </w:r>
            <w:r w:rsidRPr="00837F54">
              <w:rPr>
                <w:rFonts w:eastAsia="Calibri"/>
                <w:sz w:val="20"/>
                <w:szCs w:val="20"/>
                <w:lang w:eastAsia="en-US"/>
              </w:rPr>
              <w:t>vjedodžbu iz područja poljoprivrede i</w:t>
            </w:r>
            <w:r w:rsidR="00930F6F">
              <w:rPr>
                <w:rFonts w:eastAsia="Calibri"/>
                <w:sz w:val="20"/>
                <w:szCs w:val="20"/>
                <w:lang w:eastAsia="en-US"/>
              </w:rPr>
              <w:t>li</w:t>
            </w:r>
            <w:r w:rsidRPr="00837F54">
              <w:rPr>
                <w:rFonts w:eastAsia="Calibri"/>
                <w:sz w:val="20"/>
                <w:szCs w:val="20"/>
                <w:lang w:eastAsia="en-US"/>
              </w:rPr>
              <w:t xml:space="preserve"> veterine za mladog poljoprivrednika</w:t>
            </w:r>
            <w:r w:rsidR="002919BF">
              <w:rPr>
                <w:rFonts w:eastAsia="Calibri"/>
                <w:sz w:val="20"/>
                <w:szCs w:val="20"/>
                <w:lang w:eastAsia="en-US"/>
              </w:rPr>
              <w:t xml:space="preserve"> </w:t>
            </w:r>
          </w:p>
          <w:p w14:paraId="22172308" w14:textId="7CB5CF17" w:rsidR="00C62E17" w:rsidRPr="00837F54" w:rsidRDefault="00162D48" w:rsidP="00837F54">
            <w:pPr>
              <w:numPr>
                <w:ilvl w:val="0"/>
                <w:numId w:val="14"/>
              </w:numPr>
              <w:suppressAutoHyphens w:val="0"/>
              <w:contextualSpacing/>
              <w:jc w:val="both"/>
              <w:rPr>
                <w:rFonts w:eastAsia="Calibri"/>
                <w:sz w:val="20"/>
                <w:szCs w:val="20"/>
                <w:lang w:eastAsia="en-US"/>
              </w:rPr>
            </w:pPr>
            <w:r>
              <w:rPr>
                <w:rFonts w:eastAsia="Calibri"/>
                <w:sz w:val="20"/>
                <w:szCs w:val="20"/>
                <w:lang w:eastAsia="en-US"/>
              </w:rPr>
              <w:t>u</w:t>
            </w:r>
            <w:r w:rsidR="00C62E17" w:rsidRPr="00837F54">
              <w:rPr>
                <w:rFonts w:eastAsia="Calibri"/>
                <w:sz w:val="20"/>
                <w:szCs w:val="20"/>
                <w:lang w:eastAsia="en-US"/>
              </w:rPr>
              <w:t>govor o radu iz kojeg je vidljivo radno iskustvo u poljoprivredi u trajanju od najmanje 2 godine i dokument kao dokaz o stručnoj osposobljenosti</w:t>
            </w:r>
          </w:p>
          <w:p w14:paraId="50B5481D" w14:textId="59091085" w:rsidR="00C62E17" w:rsidRPr="00930F6F" w:rsidRDefault="00162D48" w:rsidP="00930F6F">
            <w:pPr>
              <w:numPr>
                <w:ilvl w:val="0"/>
                <w:numId w:val="14"/>
              </w:numPr>
              <w:suppressAutoHyphens w:val="0"/>
              <w:contextualSpacing/>
              <w:jc w:val="both"/>
              <w:rPr>
                <w:rFonts w:eastAsia="Calibri"/>
                <w:sz w:val="20"/>
                <w:szCs w:val="20"/>
                <w:lang w:eastAsia="en-US"/>
              </w:rPr>
            </w:pPr>
            <w:r>
              <w:rPr>
                <w:rFonts w:eastAsia="Calibri"/>
                <w:sz w:val="20"/>
                <w:szCs w:val="20"/>
                <w:lang w:eastAsia="en-US"/>
              </w:rPr>
              <w:t>i</w:t>
            </w:r>
            <w:r w:rsidR="00C62E17" w:rsidRPr="00837F54">
              <w:rPr>
                <w:rFonts w:eastAsia="Calibri"/>
                <w:sz w:val="20"/>
                <w:szCs w:val="20"/>
                <w:lang w:eastAsia="en-US"/>
              </w:rPr>
              <w:t xml:space="preserve">skustvo na poljoprivrednom gospodarstvu kao član PG-a u trajanju najmanje 2 godine </w:t>
            </w:r>
            <w:r w:rsidR="00930F6F" w:rsidRPr="00837F54">
              <w:rPr>
                <w:rFonts w:eastAsia="Calibri"/>
                <w:sz w:val="20"/>
                <w:szCs w:val="20"/>
                <w:lang w:eastAsia="en-US"/>
              </w:rPr>
              <w:t>i dokument kao dokaz o stručnoj osposobljenosti</w:t>
            </w:r>
          </w:p>
          <w:p w14:paraId="2A244DEF" w14:textId="437E9EC9" w:rsidR="00C62E17" w:rsidRPr="00837F54" w:rsidRDefault="00C62E17" w:rsidP="00837F54">
            <w:pPr>
              <w:numPr>
                <w:ilvl w:val="0"/>
                <w:numId w:val="14"/>
              </w:numPr>
              <w:suppressAutoHyphens w:val="0"/>
              <w:contextualSpacing/>
              <w:jc w:val="both"/>
              <w:rPr>
                <w:rFonts w:eastAsia="Calibri"/>
                <w:sz w:val="20"/>
                <w:szCs w:val="20"/>
                <w:lang w:eastAsia="en-US"/>
              </w:rPr>
            </w:pPr>
            <w:r>
              <w:rPr>
                <w:rFonts w:eastAsia="Calibri"/>
                <w:sz w:val="20"/>
                <w:szCs w:val="20"/>
                <w:lang w:eastAsia="en-US"/>
              </w:rPr>
              <w:t>m</w:t>
            </w:r>
            <w:r w:rsidRPr="00837F54">
              <w:rPr>
                <w:rFonts w:eastAsia="Calibri"/>
                <w:sz w:val="20"/>
                <w:szCs w:val="20"/>
                <w:lang w:eastAsia="en-US"/>
              </w:rPr>
              <w:t>ladi poljoprivrednik trenutno  ne ispunjava stručna znanja i vještine, a potrebe za stjecanjem su navedene u poslovnom planu</w:t>
            </w:r>
          </w:p>
          <w:p w14:paraId="0DACF704" w14:textId="77777777" w:rsidR="000838F2" w:rsidRPr="0008160D" w:rsidRDefault="000838F2" w:rsidP="00837F54">
            <w:pPr>
              <w:pStyle w:val="ListParagraph"/>
              <w:ind w:left="394"/>
              <w:rPr>
                <w:sz w:val="20"/>
                <w:szCs w:val="20"/>
              </w:rPr>
            </w:pPr>
          </w:p>
        </w:tc>
      </w:tr>
      <w:tr w:rsidR="002919BF" w:rsidRPr="0008160D" w14:paraId="1C2E8EC6" w14:textId="77777777" w:rsidTr="00831498">
        <w:trPr>
          <w:gridAfter w:val="1"/>
          <w:wAfter w:w="7" w:type="dxa"/>
          <w:trHeight w:val="3818"/>
        </w:trPr>
        <w:tc>
          <w:tcPr>
            <w:tcW w:w="941" w:type="dxa"/>
            <w:tcBorders>
              <w:top w:val="single" w:sz="4" w:space="0" w:color="auto"/>
              <w:bottom w:val="single" w:sz="4" w:space="0" w:color="auto"/>
            </w:tcBorders>
            <w:shd w:val="clear" w:color="auto" w:fill="DEEAF6" w:themeFill="accent1" w:themeFillTint="33"/>
            <w:vAlign w:val="center"/>
          </w:tcPr>
          <w:p w14:paraId="34A81420" w14:textId="6CB76A7D" w:rsidR="002919BF" w:rsidRPr="0008160D" w:rsidRDefault="00742722" w:rsidP="000838F2">
            <w:pPr>
              <w:rPr>
                <w:rFonts w:eastAsia="Calibri"/>
                <w:b/>
                <w:sz w:val="20"/>
                <w:szCs w:val="20"/>
                <w:lang w:eastAsia="en-US"/>
              </w:rPr>
            </w:pPr>
            <w:r>
              <w:rPr>
                <w:rFonts w:eastAsia="Calibri"/>
                <w:b/>
                <w:sz w:val="20"/>
                <w:szCs w:val="20"/>
                <w:lang w:eastAsia="en-US"/>
              </w:rPr>
              <w:lastRenderedPageBreak/>
              <w:t>I.1.30</w:t>
            </w:r>
            <w:r w:rsidR="00B2482E">
              <w:rPr>
                <w:rFonts w:eastAsia="Calibri"/>
                <w:b/>
                <w:sz w:val="20"/>
                <w:szCs w:val="20"/>
                <w:lang w:eastAsia="en-US"/>
              </w:rPr>
              <w:t>.</w:t>
            </w:r>
          </w:p>
        </w:tc>
        <w:tc>
          <w:tcPr>
            <w:tcW w:w="3109" w:type="dxa"/>
            <w:tcBorders>
              <w:top w:val="single" w:sz="4" w:space="0" w:color="auto"/>
              <w:bottom w:val="single" w:sz="4" w:space="0" w:color="auto"/>
            </w:tcBorders>
            <w:shd w:val="clear" w:color="auto" w:fill="DEEAF6" w:themeFill="accent1" w:themeFillTint="33"/>
            <w:vAlign w:val="center"/>
          </w:tcPr>
          <w:p w14:paraId="2F18E0EC" w14:textId="07B57AC6" w:rsidR="002919BF" w:rsidRPr="0008160D" w:rsidRDefault="002919BF" w:rsidP="000838F2">
            <w:pPr>
              <w:jc w:val="both"/>
              <w:rPr>
                <w:rFonts w:eastAsia="Calibri"/>
                <w:b/>
                <w:sz w:val="20"/>
                <w:szCs w:val="20"/>
                <w:lang w:eastAsia="en-US"/>
              </w:rPr>
            </w:pPr>
            <w:r>
              <w:rPr>
                <w:rFonts w:eastAsia="Calibri"/>
                <w:b/>
                <w:sz w:val="20"/>
                <w:szCs w:val="20"/>
                <w:lang w:eastAsia="en-US"/>
              </w:rPr>
              <w:t xml:space="preserve">Aktivni poljoprivrednik – izjava mladog poljoprivrednika: </w:t>
            </w:r>
          </w:p>
        </w:tc>
        <w:tc>
          <w:tcPr>
            <w:tcW w:w="5310" w:type="dxa"/>
            <w:gridSpan w:val="18"/>
            <w:tcBorders>
              <w:top w:val="single" w:sz="4" w:space="0" w:color="auto"/>
              <w:bottom w:val="single" w:sz="4" w:space="0" w:color="auto"/>
            </w:tcBorders>
            <w:shd w:val="clear" w:color="auto" w:fill="auto"/>
            <w:vAlign w:val="center"/>
          </w:tcPr>
          <w:p w14:paraId="3FC33346" w14:textId="68E0EFB3" w:rsidR="002919BF" w:rsidRDefault="002919BF" w:rsidP="00837F54">
            <w:pPr>
              <w:numPr>
                <w:ilvl w:val="0"/>
                <w:numId w:val="43"/>
              </w:numPr>
              <w:suppressAutoHyphens w:val="0"/>
              <w:contextualSpacing/>
              <w:jc w:val="both"/>
              <w:rPr>
                <w:rFonts w:eastAsia="Calibri"/>
                <w:sz w:val="20"/>
                <w:szCs w:val="20"/>
                <w:lang w:eastAsia="en-US"/>
              </w:rPr>
            </w:pPr>
            <w:r w:rsidRPr="00837F54">
              <w:rPr>
                <w:rFonts w:eastAsia="Calibri"/>
                <w:sz w:val="20"/>
                <w:szCs w:val="20"/>
                <w:lang w:eastAsia="en-US"/>
              </w:rPr>
              <w:t>izjavljujem da sam aktivni poljoprivrednik u skladu s člankom 9. Uredbe (EU) br. 1307/2013 i ne upravljam zračnim lukama, željezničkim poduzećima, vodoopskrbnim poduzećima, agencijama za nekretnine, trajnim sportskim i rekreativnim terenima</w:t>
            </w:r>
          </w:p>
          <w:p w14:paraId="18588903" w14:textId="77777777" w:rsidR="001D519E" w:rsidRPr="00837F54" w:rsidRDefault="001D519E" w:rsidP="00837F54">
            <w:pPr>
              <w:suppressAutoHyphens w:val="0"/>
              <w:ind w:left="34"/>
              <w:contextualSpacing/>
              <w:jc w:val="both"/>
              <w:rPr>
                <w:rFonts w:eastAsia="Calibri"/>
                <w:sz w:val="20"/>
                <w:szCs w:val="20"/>
                <w:lang w:eastAsia="en-US"/>
              </w:rPr>
            </w:pPr>
          </w:p>
          <w:p w14:paraId="68799AA5" w14:textId="0B087A21" w:rsidR="002919BF" w:rsidRPr="00837F54" w:rsidRDefault="002919BF" w:rsidP="00837F54">
            <w:pPr>
              <w:numPr>
                <w:ilvl w:val="0"/>
                <w:numId w:val="43"/>
              </w:numPr>
              <w:suppressAutoHyphens w:val="0"/>
              <w:contextualSpacing/>
              <w:jc w:val="both"/>
              <w:rPr>
                <w:sz w:val="20"/>
                <w:szCs w:val="20"/>
              </w:rPr>
            </w:pPr>
            <w:r w:rsidRPr="00837F54">
              <w:rPr>
                <w:rFonts w:eastAsia="Calibri"/>
                <w:sz w:val="20"/>
                <w:szCs w:val="20"/>
                <w:lang w:eastAsia="en-US"/>
              </w:rPr>
              <w:t>izjavljujem da ću postati aktivni poljoprivrednik u skladu s člankom 9. Uredbe (EU) br. 1307/2013 najkasnije u roku od 18 mjeseci od dana preuzimanja poljoprivrednog gospodarstva i neću upravljati zračnim lukama, željezničkim poduzećima, vodoopskrbnim poduzećima, agencijama za nekretnine, trajnim sportskim i rekreativnim terenima.</w:t>
            </w:r>
          </w:p>
        </w:tc>
      </w:tr>
    </w:tbl>
    <w:p w14:paraId="25A83763" w14:textId="3FE6F34D" w:rsidR="00437073" w:rsidRPr="0008160D" w:rsidRDefault="00437073" w:rsidP="00A04F20">
      <w:pPr>
        <w:rPr>
          <w:sz w:val="20"/>
          <w:szCs w:val="20"/>
        </w:rPr>
      </w:pPr>
    </w:p>
    <w:p w14:paraId="5E7E2F57" w14:textId="0C2193AA" w:rsidR="00B6067C" w:rsidRPr="0008160D" w:rsidRDefault="00B6067C" w:rsidP="00A04F20">
      <w:pPr>
        <w:rPr>
          <w:sz w:val="20"/>
          <w:szCs w:val="20"/>
        </w:rPr>
      </w:pPr>
    </w:p>
    <w:p w14:paraId="32F66724" w14:textId="77777777" w:rsidR="0005012B" w:rsidRPr="0008160D" w:rsidRDefault="0005012B" w:rsidP="00A04F20">
      <w:pPr>
        <w:rPr>
          <w:sz w:val="20"/>
          <w:szCs w:val="20"/>
        </w:rPr>
      </w:pPr>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620"/>
        <w:gridCol w:w="417"/>
        <w:gridCol w:w="419"/>
        <w:gridCol w:w="419"/>
        <w:gridCol w:w="36"/>
        <w:gridCol w:w="382"/>
        <w:gridCol w:w="418"/>
        <w:gridCol w:w="418"/>
        <w:gridCol w:w="416"/>
        <w:gridCol w:w="418"/>
        <w:gridCol w:w="418"/>
        <w:gridCol w:w="418"/>
        <w:gridCol w:w="418"/>
        <w:gridCol w:w="418"/>
        <w:gridCol w:w="416"/>
        <w:gridCol w:w="418"/>
        <w:gridCol w:w="418"/>
        <w:gridCol w:w="418"/>
        <w:gridCol w:w="418"/>
        <w:gridCol w:w="418"/>
        <w:gridCol w:w="591"/>
      </w:tblGrid>
      <w:tr w:rsidR="00E04827" w:rsidRPr="0008160D" w14:paraId="4BC37D6C" w14:textId="77777777" w:rsidTr="00B52661">
        <w:trPr>
          <w:trHeight w:hRule="exact" w:val="604"/>
        </w:trPr>
        <w:tc>
          <w:tcPr>
            <w:tcW w:w="5000" w:type="pct"/>
            <w:gridSpan w:val="22"/>
            <w:shd w:val="clear" w:color="auto" w:fill="FFF2CC" w:themeFill="accent4" w:themeFillTint="33"/>
            <w:vAlign w:val="center"/>
          </w:tcPr>
          <w:p w14:paraId="7F690549" w14:textId="58C16337" w:rsidR="00E04827" w:rsidRPr="0008160D" w:rsidRDefault="00E04827" w:rsidP="00BE37BB">
            <w:pPr>
              <w:suppressAutoHyphens w:val="0"/>
              <w:spacing w:line="276" w:lineRule="auto"/>
              <w:jc w:val="both"/>
              <w:rPr>
                <w:b/>
                <w:sz w:val="20"/>
                <w:szCs w:val="20"/>
              </w:rPr>
            </w:pPr>
            <w:r w:rsidRPr="0008160D">
              <w:rPr>
                <w:b/>
                <w:sz w:val="20"/>
                <w:szCs w:val="20"/>
              </w:rPr>
              <w:t xml:space="preserve">I.2.  PODATCI O ŽIRO RAČUNU (navedite broj žiro računa koji je naveden u BON-2/SOL-2)     </w:t>
            </w:r>
            <w:r w:rsidR="00111155" w:rsidRPr="0008160D">
              <w:rPr>
                <w:b/>
                <w:sz w:val="20"/>
                <w:szCs w:val="20"/>
              </w:rPr>
              <w:t xml:space="preserve"> </w:t>
            </w:r>
          </w:p>
          <w:p w14:paraId="7AFCB548" w14:textId="77777777" w:rsidR="00E04827" w:rsidRPr="0008160D" w:rsidRDefault="00E04827" w:rsidP="00BE37BB">
            <w:pPr>
              <w:suppressAutoHyphens w:val="0"/>
              <w:spacing w:after="200" w:line="276" w:lineRule="auto"/>
              <w:rPr>
                <w:rFonts w:eastAsia="Calibri"/>
                <w:color w:val="FF0000"/>
                <w:sz w:val="20"/>
                <w:szCs w:val="20"/>
                <w:lang w:eastAsia="en-US"/>
              </w:rPr>
            </w:pPr>
          </w:p>
        </w:tc>
      </w:tr>
      <w:tr w:rsidR="00180E58" w:rsidRPr="0008160D" w14:paraId="1098C0AE" w14:textId="77777777" w:rsidTr="00B52661">
        <w:trPr>
          <w:trHeight w:hRule="exact" w:val="500"/>
        </w:trPr>
        <w:tc>
          <w:tcPr>
            <w:tcW w:w="386" w:type="pct"/>
            <w:vMerge w:val="restart"/>
            <w:shd w:val="clear" w:color="auto" w:fill="DEEAF6" w:themeFill="accent1" w:themeFillTint="33"/>
            <w:vAlign w:val="center"/>
          </w:tcPr>
          <w:p w14:paraId="25AF723A"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I. 2.1.</w:t>
            </w:r>
          </w:p>
        </w:tc>
        <w:tc>
          <w:tcPr>
            <w:tcW w:w="327" w:type="pct"/>
            <w:shd w:val="clear" w:color="auto" w:fill="DEEAF6" w:themeFill="accent1" w:themeFillTint="33"/>
            <w:vAlign w:val="center"/>
          </w:tcPr>
          <w:p w14:paraId="56BDD451" w14:textId="77777777" w:rsidR="00E04827" w:rsidRPr="0008160D" w:rsidRDefault="00E04827" w:rsidP="00BE37BB">
            <w:pPr>
              <w:suppressAutoHyphens w:val="0"/>
              <w:spacing w:line="276" w:lineRule="auto"/>
              <w:jc w:val="right"/>
              <w:rPr>
                <w:rFonts w:eastAsia="Calibri"/>
                <w:b/>
                <w:sz w:val="20"/>
                <w:szCs w:val="20"/>
                <w:lang w:eastAsia="en-US"/>
              </w:rPr>
            </w:pPr>
            <w:r w:rsidRPr="0008160D">
              <w:rPr>
                <w:rFonts w:eastAsia="Calibri"/>
                <w:b/>
                <w:sz w:val="20"/>
                <w:szCs w:val="20"/>
                <w:lang w:eastAsia="en-US"/>
              </w:rPr>
              <w:t>HR</w:t>
            </w:r>
          </w:p>
        </w:tc>
        <w:tc>
          <w:tcPr>
            <w:tcW w:w="220" w:type="pct"/>
            <w:shd w:val="clear" w:color="auto" w:fill="auto"/>
            <w:vAlign w:val="center"/>
          </w:tcPr>
          <w:p w14:paraId="4B86F893"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13FAEE61"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1C97C3F3"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gridSpan w:val="2"/>
            <w:shd w:val="clear" w:color="auto" w:fill="auto"/>
            <w:vAlign w:val="center"/>
          </w:tcPr>
          <w:p w14:paraId="05450A69"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44AD1C69"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4027BFD0" w14:textId="77777777" w:rsidR="00E04827" w:rsidRPr="0008160D" w:rsidRDefault="00E04827" w:rsidP="00BE37BB">
            <w:pPr>
              <w:suppressAutoHyphens w:val="0"/>
              <w:spacing w:after="200" w:line="276" w:lineRule="auto"/>
              <w:rPr>
                <w:rFonts w:eastAsia="Calibri"/>
                <w:b/>
                <w:sz w:val="20"/>
                <w:szCs w:val="20"/>
                <w:lang w:eastAsia="en-US"/>
              </w:rPr>
            </w:pPr>
          </w:p>
        </w:tc>
        <w:tc>
          <w:tcPr>
            <w:tcW w:w="220" w:type="pct"/>
            <w:shd w:val="clear" w:color="auto" w:fill="auto"/>
            <w:vAlign w:val="center"/>
          </w:tcPr>
          <w:p w14:paraId="4FF655F8"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384CE8E8"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798FCFA3"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1D1DABBC"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1652072B"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63E9B51D" w14:textId="77777777" w:rsidR="00E04827" w:rsidRPr="0008160D" w:rsidRDefault="00E04827" w:rsidP="00BE37BB">
            <w:pPr>
              <w:suppressAutoHyphens w:val="0"/>
              <w:spacing w:after="200" w:line="276" w:lineRule="auto"/>
              <w:rPr>
                <w:rFonts w:eastAsia="Calibri"/>
                <w:b/>
                <w:sz w:val="20"/>
                <w:szCs w:val="20"/>
                <w:lang w:eastAsia="en-US"/>
              </w:rPr>
            </w:pPr>
          </w:p>
        </w:tc>
        <w:tc>
          <w:tcPr>
            <w:tcW w:w="220" w:type="pct"/>
            <w:shd w:val="clear" w:color="auto" w:fill="auto"/>
            <w:vAlign w:val="center"/>
          </w:tcPr>
          <w:p w14:paraId="17D61818"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0B66FC2E"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08E531AD"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5BAF7FD4"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76C7DAE1"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6C24D509" w14:textId="77777777" w:rsidR="00E04827" w:rsidRPr="0008160D" w:rsidRDefault="00E04827" w:rsidP="00BE37BB">
            <w:pPr>
              <w:suppressAutoHyphens w:val="0"/>
              <w:spacing w:after="200" w:line="276" w:lineRule="auto"/>
              <w:rPr>
                <w:rFonts w:eastAsia="Calibri"/>
                <w:b/>
                <w:sz w:val="20"/>
                <w:szCs w:val="20"/>
                <w:lang w:eastAsia="en-US"/>
              </w:rPr>
            </w:pPr>
          </w:p>
        </w:tc>
        <w:tc>
          <w:tcPr>
            <w:tcW w:w="315" w:type="pct"/>
            <w:shd w:val="clear" w:color="auto" w:fill="auto"/>
            <w:vAlign w:val="center"/>
          </w:tcPr>
          <w:p w14:paraId="5C0D984E" w14:textId="77777777" w:rsidR="00E04827" w:rsidRPr="0008160D" w:rsidRDefault="00E04827" w:rsidP="00BE37BB">
            <w:pPr>
              <w:suppressAutoHyphens w:val="0"/>
              <w:spacing w:after="200" w:line="276" w:lineRule="auto"/>
              <w:rPr>
                <w:rFonts w:eastAsia="Calibri"/>
                <w:b/>
                <w:sz w:val="20"/>
                <w:szCs w:val="20"/>
                <w:lang w:eastAsia="en-US"/>
              </w:rPr>
            </w:pPr>
          </w:p>
        </w:tc>
      </w:tr>
      <w:tr w:rsidR="00E04827" w:rsidRPr="0008160D" w14:paraId="32BA1D0F" w14:textId="77777777" w:rsidTr="00B52661">
        <w:trPr>
          <w:trHeight w:hRule="exact" w:val="500"/>
        </w:trPr>
        <w:tc>
          <w:tcPr>
            <w:tcW w:w="386" w:type="pct"/>
            <w:vMerge/>
            <w:shd w:val="clear" w:color="auto" w:fill="DEEAF6" w:themeFill="accent1" w:themeFillTint="33"/>
            <w:vAlign w:val="center"/>
          </w:tcPr>
          <w:p w14:paraId="4F248C9B" w14:textId="77777777" w:rsidR="00E04827" w:rsidRPr="0008160D" w:rsidRDefault="00E04827" w:rsidP="00BE37BB">
            <w:pPr>
              <w:suppressAutoHyphens w:val="0"/>
              <w:spacing w:line="276" w:lineRule="auto"/>
              <w:rPr>
                <w:rFonts w:eastAsia="Calibri"/>
                <w:b/>
                <w:sz w:val="20"/>
                <w:szCs w:val="20"/>
                <w:lang w:eastAsia="en-US"/>
              </w:rPr>
            </w:pPr>
          </w:p>
        </w:tc>
        <w:tc>
          <w:tcPr>
            <w:tcW w:w="1008" w:type="pct"/>
            <w:gridSpan w:val="5"/>
            <w:shd w:val="clear" w:color="auto" w:fill="DEEAF6" w:themeFill="accent1" w:themeFillTint="33"/>
            <w:vAlign w:val="center"/>
          </w:tcPr>
          <w:p w14:paraId="4832F564"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Poslovna banka:</w:t>
            </w:r>
          </w:p>
        </w:tc>
        <w:tc>
          <w:tcPr>
            <w:tcW w:w="3606" w:type="pct"/>
            <w:gridSpan w:val="16"/>
            <w:shd w:val="clear" w:color="auto" w:fill="auto"/>
            <w:vAlign w:val="center"/>
          </w:tcPr>
          <w:p w14:paraId="65FCEA6C" w14:textId="77777777" w:rsidR="00E04827" w:rsidRPr="0008160D" w:rsidRDefault="00E04827" w:rsidP="00BE37BB">
            <w:pPr>
              <w:suppressAutoHyphens w:val="0"/>
              <w:spacing w:after="200" w:line="276" w:lineRule="auto"/>
              <w:rPr>
                <w:rFonts w:eastAsia="Calibri"/>
                <w:b/>
                <w:sz w:val="20"/>
                <w:szCs w:val="20"/>
                <w:lang w:eastAsia="en-US"/>
              </w:rPr>
            </w:pPr>
          </w:p>
        </w:tc>
      </w:tr>
    </w:tbl>
    <w:p w14:paraId="28F98A8A" w14:textId="77777777" w:rsidR="00E04827" w:rsidRPr="0008160D" w:rsidRDefault="00E04827" w:rsidP="00E04827">
      <w:pPr>
        <w:rPr>
          <w:sz w:val="20"/>
          <w:szCs w:val="20"/>
        </w:rPr>
      </w:pPr>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
        <w:gridCol w:w="3098"/>
        <w:gridCol w:w="515"/>
        <w:gridCol w:w="515"/>
        <w:gridCol w:w="515"/>
        <w:gridCol w:w="515"/>
        <w:gridCol w:w="515"/>
        <w:gridCol w:w="515"/>
        <w:gridCol w:w="515"/>
        <w:gridCol w:w="515"/>
        <w:gridCol w:w="515"/>
        <w:gridCol w:w="515"/>
        <w:gridCol w:w="392"/>
      </w:tblGrid>
      <w:tr w:rsidR="00E04827" w:rsidRPr="0008160D" w14:paraId="1150B22D" w14:textId="77777777" w:rsidTr="00B52661">
        <w:trPr>
          <w:trHeight w:hRule="exact" w:val="559"/>
        </w:trPr>
        <w:tc>
          <w:tcPr>
            <w:tcW w:w="5000" w:type="pct"/>
            <w:gridSpan w:val="13"/>
            <w:shd w:val="clear" w:color="auto" w:fill="FFF2CC" w:themeFill="accent4" w:themeFillTint="33"/>
            <w:vAlign w:val="center"/>
          </w:tcPr>
          <w:p w14:paraId="08448B8E" w14:textId="77777777" w:rsidR="00E04827" w:rsidRPr="0008160D" w:rsidRDefault="00E04827" w:rsidP="00BE37BB">
            <w:pPr>
              <w:suppressAutoHyphens w:val="0"/>
              <w:spacing w:line="276" w:lineRule="auto"/>
              <w:jc w:val="both"/>
              <w:rPr>
                <w:b/>
                <w:sz w:val="20"/>
                <w:szCs w:val="20"/>
              </w:rPr>
            </w:pPr>
            <w:r w:rsidRPr="0008160D">
              <w:rPr>
                <w:b/>
                <w:sz w:val="20"/>
                <w:szCs w:val="20"/>
              </w:rPr>
              <w:t>I.3.  PODATCI O ODGOVORNOJ OSOBI</w:t>
            </w:r>
          </w:p>
          <w:p w14:paraId="48AA7BA3" w14:textId="30E7417E" w:rsidR="00E04827" w:rsidRPr="0008160D" w:rsidRDefault="00E04827" w:rsidP="00BE37BB">
            <w:pPr>
              <w:suppressAutoHyphens w:val="0"/>
              <w:spacing w:after="200" w:line="276" w:lineRule="auto"/>
              <w:jc w:val="both"/>
              <w:rPr>
                <w:b/>
                <w:sz w:val="20"/>
                <w:szCs w:val="20"/>
              </w:rPr>
            </w:pPr>
            <w:r w:rsidRPr="0008160D">
              <w:rPr>
                <w:i/>
                <w:sz w:val="20"/>
                <w:szCs w:val="20"/>
              </w:rPr>
              <w:t xml:space="preserve">Upišite podatke osobe ovlaštene za zastupanje/odgovorne osobe od strane </w:t>
            </w:r>
            <w:r w:rsidR="00566B40">
              <w:rPr>
                <w:i/>
                <w:sz w:val="20"/>
                <w:szCs w:val="20"/>
              </w:rPr>
              <w:t xml:space="preserve">korisnika </w:t>
            </w:r>
          </w:p>
          <w:p w14:paraId="4F55E6C5" w14:textId="77777777" w:rsidR="00E04827" w:rsidRPr="0008160D" w:rsidRDefault="00E04827" w:rsidP="00BE37BB">
            <w:pPr>
              <w:jc w:val="both"/>
              <w:rPr>
                <w:rFonts w:eastAsia="Calibri"/>
                <w:color w:val="FF0000"/>
                <w:sz w:val="20"/>
                <w:szCs w:val="20"/>
                <w:lang w:eastAsia="en-US"/>
              </w:rPr>
            </w:pPr>
          </w:p>
          <w:p w14:paraId="2D82E324" w14:textId="77777777" w:rsidR="00E04827" w:rsidRPr="0008160D" w:rsidRDefault="00E04827" w:rsidP="00BE37BB">
            <w:pPr>
              <w:suppressAutoHyphens w:val="0"/>
              <w:spacing w:after="200" w:line="276" w:lineRule="auto"/>
              <w:rPr>
                <w:rFonts w:eastAsia="Calibri"/>
                <w:color w:val="FF0000"/>
                <w:sz w:val="20"/>
                <w:szCs w:val="20"/>
                <w:lang w:eastAsia="en-US"/>
              </w:rPr>
            </w:pPr>
          </w:p>
        </w:tc>
      </w:tr>
      <w:tr w:rsidR="00E04827" w:rsidRPr="0008160D" w14:paraId="5CD99353" w14:textId="77777777" w:rsidTr="00B52661">
        <w:trPr>
          <w:trHeight w:hRule="exact" w:val="1405"/>
        </w:trPr>
        <w:tc>
          <w:tcPr>
            <w:tcW w:w="436" w:type="pct"/>
            <w:shd w:val="clear" w:color="auto" w:fill="DEEAF6" w:themeFill="accent1" w:themeFillTint="33"/>
            <w:vAlign w:val="center"/>
          </w:tcPr>
          <w:p w14:paraId="5FD01082"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I.3.1.</w:t>
            </w:r>
          </w:p>
        </w:tc>
        <w:tc>
          <w:tcPr>
            <w:tcW w:w="1637" w:type="pct"/>
            <w:shd w:val="clear" w:color="auto" w:fill="DEEAF6" w:themeFill="accent1" w:themeFillTint="33"/>
            <w:vAlign w:val="center"/>
          </w:tcPr>
          <w:p w14:paraId="4C1632DA"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Ime i prezime odgovorne osobe i dužnost koju ona obavlja:</w:t>
            </w:r>
          </w:p>
          <w:p w14:paraId="2D8D3479" w14:textId="18E5745C" w:rsidR="00E04827" w:rsidRPr="0008160D" w:rsidRDefault="00E04827" w:rsidP="00BE37BB">
            <w:pPr>
              <w:suppressAutoHyphens w:val="0"/>
              <w:spacing w:line="276" w:lineRule="auto"/>
              <w:rPr>
                <w:rFonts w:eastAsia="Calibri"/>
                <w:b/>
                <w:sz w:val="20"/>
                <w:szCs w:val="20"/>
                <w:lang w:eastAsia="en-US"/>
              </w:rPr>
            </w:pPr>
            <w:r w:rsidRPr="0008160D">
              <w:rPr>
                <w:rFonts w:eastAsia="Calibri"/>
                <w:i/>
                <w:sz w:val="20"/>
                <w:szCs w:val="20"/>
                <w:lang w:eastAsia="en-US"/>
              </w:rPr>
              <w:t xml:space="preserve">(npr. </w:t>
            </w:r>
            <w:r w:rsidR="002B10B1">
              <w:rPr>
                <w:rFonts w:eastAsia="Calibri"/>
                <w:i/>
                <w:sz w:val="20"/>
                <w:szCs w:val="20"/>
                <w:lang w:eastAsia="en-US"/>
              </w:rPr>
              <w:t xml:space="preserve">nositelj PG-a, </w:t>
            </w:r>
            <w:r w:rsidRPr="0008160D">
              <w:rPr>
                <w:rFonts w:eastAsia="Calibri"/>
                <w:i/>
                <w:sz w:val="20"/>
                <w:szCs w:val="20"/>
                <w:lang w:eastAsia="en-US"/>
              </w:rPr>
              <w:t>predsjednik/ica uprave, direktor/ica):</w:t>
            </w:r>
          </w:p>
        </w:tc>
        <w:tc>
          <w:tcPr>
            <w:tcW w:w="2927" w:type="pct"/>
            <w:gridSpan w:val="11"/>
            <w:shd w:val="clear" w:color="auto" w:fill="auto"/>
            <w:vAlign w:val="center"/>
          </w:tcPr>
          <w:p w14:paraId="1D22D888" w14:textId="77777777" w:rsidR="00E04827" w:rsidRPr="0008160D" w:rsidRDefault="00E04827" w:rsidP="00BE37BB">
            <w:pPr>
              <w:suppressAutoHyphens w:val="0"/>
              <w:spacing w:after="200" w:line="276" w:lineRule="auto"/>
              <w:rPr>
                <w:rFonts w:eastAsia="Calibri"/>
                <w:b/>
                <w:sz w:val="20"/>
                <w:szCs w:val="20"/>
                <w:lang w:eastAsia="en-US"/>
              </w:rPr>
            </w:pPr>
          </w:p>
        </w:tc>
      </w:tr>
      <w:tr w:rsidR="00E04827" w:rsidRPr="0008160D" w14:paraId="4730848F" w14:textId="77777777" w:rsidTr="00B52661">
        <w:trPr>
          <w:trHeight w:hRule="exact" w:val="500"/>
        </w:trPr>
        <w:tc>
          <w:tcPr>
            <w:tcW w:w="436" w:type="pct"/>
            <w:shd w:val="clear" w:color="auto" w:fill="DEEAF6" w:themeFill="accent1" w:themeFillTint="33"/>
            <w:vAlign w:val="center"/>
          </w:tcPr>
          <w:p w14:paraId="21F5C0A7"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I.3.2.</w:t>
            </w:r>
          </w:p>
        </w:tc>
        <w:tc>
          <w:tcPr>
            <w:tcW w:w="1637" w:type="pct"/>
            <w:shd w:val="clear" w:color="auto" w:fill="DEEAF6" w:themeFill="accent1" w:themeFillTint="33"/>
            <w:vAlign w:val="center"/>
          </w:tcPr>
          <w:p w14:paraId="6BEC96EA"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OIB odgovorne osobe:</w:t>
            </w:r>
          </w:p>
        </w:tc>
        <w:tc>
          <w:tcPr>
            <w:tcW w:w="272" w:type="pct"/>
            <w:shd w:val="clear" w:color="auto" w:fill="auto"/>
            <w:vAlign w:val="center"/>
          </w:tcPr>
          <w:p w14:paraId="6E667D73" w14:textId="77777777" w:rsidR="00E04827" w:rsidRPr="0008160D" w:rsidRDefault="00E04827" w:rsidP="00BE37BB">
            <w:pPr>
              <w:suppressAutoHyphens w:val="0"/>
              <w:spacing w:after="200" w:line="276" w:lineRule="auto"/>
              <w:rPr>
                <w:rFonts w:eastAsia="Calibri"/>
                <w:b/>
                <w:sz w:val="20"/>
                <w:szCs w:val="20"/>
                <w:lang w:eastAsia="en-US"/>
              </w:rPr>
            </w:pPr>
          </w:p>
        </w:tc>
        <w:tc>
          <w:tcPr>
            <w:tcW w:w="272" w:type="pct"/>
            <w:shd w:val="clear" w:color="auto" w:fill="auto"/>
            <w:vAlign w:val="center"/>
          </w:tcPr>
          <w:p w14:paraId="6CE79B16" w14:textId="77777777" w:rsidR="00E04827" w:rsidRPr="0008160D" w:rsidRDefault="00E04827" w:rsidP="00BE37BB">
            <w:pPr>
              <w:suppressAutoHyphens w:val="0"/>
              <w:spacing w:after="200" w:line="276" w:lineRule="auto"/>
              <w:rPr>
                <w:rFonts w:eastAsia="Calibri"/>
                <w:b/>
                <w:sz w:val="20"/>
                <w:szCs w:val="20"/>
                <w:lang w:eastAsia="en-US"/>
              </w:rPr>
            </w:pPr>
          </w:p>
        </w:tc>
        <w:tc>
          <w:tcPr>
            <w:tcW w:w="272" w:type="pct"/>
            <w:shd w:val="clear" w:color="auto" w:fill="auto"/>
            <w:vAlign w:val="center"/>
          </w:tcPr>
          <w:p w14:paraId="0C359401" w14:textId="77777777" w:rsidR="00E04827" w:rsidRPr="0008160D" w:rsidRDefault="00E04827" w:rsidP="00BE37BB">
            <w:pPr>
              <w:suppressAutoHyphens w:val="0"/>
              <w:spacing w:after="200" w:line="276" w:lineRule="auto"/>
              <w:rPr>
                <w:rFonts w:eastAsia="Calibri"/>
                <w:b/>
                <w:sz w:val="20"/>
                <w:szCs w:val="20"/>
                <w:lang w:eastAsia="en-US"/>
              </w:rPr>
            </w:pPr>
          </w:p>
        </w:tc>
        <w:tc>
          <w:tcPr>
            <w:tcW w:w="272" w:type="pct"/>
            <w:shd w:val="clear" w:color="auto" w:fill="auto"/>
            <w:vAlign w:val="center"/>
          </w:tcPr>
          <w:p w14:paraId="7E7BAB53" w14:textId="77777777" w:rsidR="00E04827" w:rsidRPr="0008160D" w:rsidRDefault="00E04827" w:rsidP="00BE37BB">
            <w:pPr>
              <w:suppressAutoHyphens w:val="0"/>
              <w:spacing w:after="200" w:line="276" w:lineRule="auto"/>
              <w:rPr>
                <w:rFonts w:eastAsia="Calibri"/>
                <w:b/>
                <w:sz w:val="20"/>
                <w:szCs w:val="20"/>
                <w:lang w:eastAsia="en-US"/>
              </w:rPr>
            </w:pPr>
          </w:p>
        </w:tc>
        <w:tc>
          <w:tcPr>
            <w:tcW w:w="272" w:type="pct"/>
            <w:shd w:val="clear" w:color="auto" w:fill="auto"/>
            <w:vAlign w:val="center"/>
          </w:tcPr>
          <w:p w14:paraId="69687B7F" w14:textId="77777777" w:rsidR="00E04827" w:rsidRPr="0008160D" w:rsidRDefault="00E04827" w:rsidP="00BE37BB">
            <w:pPr>
              <w:suppressAutoHyphens w:val="0"/>
              <w:spacing w:after="200" w:line="276" w:lineRule="auto"/>
              <w:rPr>
                <w:rFonts w:eastAsia="Calibri"/>
                <w:b/>
                <w:sz w:val="20"/>
                <w:szCs w:val="20"/>
                <w:lang w:eastAsia="en-US"/>
              </w:rPr>
            </w:pPr>
          </w:p>
        </w:tc>
        <w:tc>
          <w:tcPr>
            <w:tcW w:w="272" w:type="pct"/>
            <w:shd w:val="clear" w:color="auto" w:fill="auto"/>
            <w:vAlign w:val="center"/>
          </w:tcPr>
          <w:p w14:paraId="6856AA26" w14:textId="77777777" w:rsidR="00E04827" w:rsidRPr="0008160D" w:rsidRDefault="00E04827" w:rsidP="00BE37BB">
            <w:pPr>
              <w:suppressAutoHyphens w:val="0"/>
              <w:spacing w:after="200" w:line="276" w:lineRule="auto"/>
              <w:rPr>
                <w:rFonts w:eastAsia="Calibri"/>
                <w:b/>
                <w:sz w:val="20"/>
                <w:szCs w:val="20"/>
                <w:lang w:eastAsia="en-US"/>
              </w:rPr>
            </w:pPr>
          </w:p>
        </w:tc>
        <w:tc>
          <w:tcPr>
            <w:tcW w:w="272" w:type="pct"/>
            <w:shd w:val="clear" w:color="auto" w:fill="auto"/>
            <w:vAlign w:val="center"/>
          </w:tcPr>
          <w:p w14:paraId="5FCA6D09" w14:textId="77777777" w:rsidR="00E04827" w:rsidRPr="0008160D" w:rsidRDefault="00E04827" w:rsidP="00BE37BB">
            <w:pPr>
              <w:suppressAutoHyphens w:val="0"/>
              <w:spacing w:after="200" w:line="276" w:lineRule="auto"/>
              <w:rPr>
                <w:rFonts w:eastAsia="Calibri"/>
                <w:b/>
                <w:sz w:val="20"/>
                <w:szCs w:val="20"/>
                <w:lang w:eastAsia="en-US"/>
              </w:rPr>
            </w:pPr>
          </w:p>
        </w:tc>
        <w:tc>
          <w:tcPr>
            <w:tcW w:w="272" w:type="pct"/>
            <w:shd w:val="clear" w:color="auto" w:fill="auto"/>
            <w:vAlign w:val="center"/>
          </w:tcPr>
          <w:p w14:paraId="73C5EE6C" w14:textId="77777777" w:rsidR="00E04827" w:rsidRPr="0008160D" w:rsidRDefault="00E04827" w:rsidP="00BE37BB">
            <w:pPr>
              <w:suppressAutoHyphens w:val="0"/>
              <w:spacing w:after="200" w:line="276" w:lineRule="auto"/>
              <w:rPr>
                <w:rFonts w:eastAsia="Calibri"/>
                <w:b/>
                <w:sz w:val="20"/>
                <w:szCs w:val="20"/>
                <w:lang w:eastAsia="en-US"/>
              </w:rPr>
            </w:pPr>
          </w:p>
        </w:tc>
        <w:tc>
          <w:tcPr>
            <w:tcW w:w="272" w:type="pct"/>
            <w:shd w:val="clear" w:color="auto" w:fill="auto"/>
            <w:vAlign w:val="center"/>
          </w:tcPr>
          <w:p w14:paraId="0B58A49E" w14:textId="77777777" w:rsidR="00E04827" w:rsidRPr="0008160D" w:rsidRDefault="00E04827" w:rsidP="00BE37BB">
            <w:pPr>
              <w:suppressAutoHyphens w:val="0"/>
              <w:spacing w:after="200" w:line="276" w:lineRule="auto"/>
              <w:rPr>
                <w:rFonts w:eastAsia="Calibri"/>
                <w:b/>
                <w:sz w:val="20"/>
                <w:szCs w:val="20"/>
                <w:lang w:eastAsia="en-US"/>
              </w:rPr>
            </w:pPr>
          </w:p>
        </w:tc>
        <w:tc>
          <w:tcPr>
            <w:tcW w:w="272" w:type="pct"/>
            <w:shd w:val="clear" w:color="auto" w:fill="auto"/>
            <w:vAlign w:val="center"/>
          </w:tcPr>
          <w:p w14:paraId="62AFECC8" w14:textId="77777777" w:rsidR="00E04827" w:rsidRPr="0008160D" w:rsidRDefault="00E04827" w:rsidP="00BE37BB">
            <w:pPr>
              <w:suppressAutoHyphens w:val="0"/>
              <w:spacing w:after="200" w:line="276" w:lineRule="auto"/>
              <w:rPr>
                <w:rFonts w:eastAsia="Calibri"/>
                <w:b/>
                <w:sz w:val="20"/>
                <w:szCs w:val="20"/>
                <w:lang w:eastAsia="en-US"/>
              </w:rPr>
            </w:pPr>
          </w:p>
        </w:tc>
        <w:tc>
          <w:tcPr>
            <w:tcW w:w="211" w:type="pct"/>
            <w:shd w:val="clear" w:color="auto" w:fill="auto"/>
            <w:vAlign w:val="center"/>
          </w:tcPr>
          <w:p w14:paraId="121B9504" w14:textId="77777777" w:rsidR="00E04827" w:rsidRPr="0008160D" w:rsidRDefault="00E04827" w:rsidP="00BE37BB">
            <w:pPr>
              <w:suppressAutoHyphens w:val="0"/>
              <w:spacing w:after="200" w:line="276" w:lineRule="auto"/>
              <w:rPr>
                <w:rFonts w:eastAsia="Calibri"/>
                <w:b/>
                <w:sz w:val="20"/>
                <w:szCs w:val="20"/>
                <w:lang w:eastAsia="en-US"/>
              </w:rPr>
            </w:pPr>
          </w:p>
        </w:tc>
      </w:tr>
    </w:tbl>
    <w:p w14:paraId="7E489601" w14:textId="0A63BA7D" w:rsidR="00B714DB" w:rsidRPr="0008160D" w:rsidRDefault="00B714DB" w:rsidP="006A15B8">
      <w:pPr>
        <w:rPr>
          <w:b/>
          <w:sz w:val="20"/>
          <w:szCs w:val="20"/>
        </w:rPr>
      </w:pPr>
    </w:p>
    <w:p w14:paraId="1C3F0D2C" w14:textId="607478CA" w:rsidR="00B6067C" w:rsidRDefault="00B6067C" w:rsidP="006A15B8">
      <w:pPr>
        <w:rPr>
          <w:b/>
          <w:sz w:val="20"/>
          <w:szCs w:val="20"/>
        </w:rPr>
      </w:pPr>
    </w:p>
    <w:p w14:paraId="6F4AD617" w14:textId="53F511A9" w:rsidR="007E2BB7" w:rsidRDefault="007E2BB7" w:rsidP="006A15B8">
      <w:pPr>
        <w:rPr>
          <w:b/>
          <w:sz w:val="20"/>
          <w:szCs w:val="20"/>
        </w:rPr>
      </w:pPr>
    </w:p>
    <w:p w14:paraId="7BB35788" w14:textId="7D9472BF" w:rsidR="007E2BB7" w:rsidRDefault="007E2BB7" w:rsidP="006A15B8">
      <w:pPr>
        <w:rPr>
          <w:b/>
          <w:sz w:val="20"/>
          <w:szCs w:val="20"/>
        </w:rPr>
      </w:pPr>
    </w:p>
    <w:p w14:paraId="4303064B" w14:textId="3E245A39" w:rsidR="007E2BB7" w:rsidRDefault="007E2BB7" w:rsidP="006A15B8">
      <w:pPr>
        <w:rPr>
          <w:b/>
          <w:sz w:val="20"/>
          <w:szCs w:val="20"/>
        </w:rPr>
      </w:pPr>
    </w:p>
    <w:p w14:paraId="13A6088A" w14:textId="5CC8813F" w:rsidR="007E2BB7" w:rsidRDefault="007E2BB7" w:rsidP="006A15B8">
      <w:pPr>
        <w:rPr>
          <w:b/>
          <w:sz w:val="20"/>
          <w:szCs w:val="20"/>
        </w:rPr>
      </w:pPr>
    </w:p>
    <w:p w14:paraId="13132BC6" w14:textId="2A1B0849" w:rsidR="007E2BB7" w:rsidRDefault="007E2BB7" w:rsidP="006A15B8">
      <w:pPr>
        <w:rPr>
          <w:b/>
          <w:sz w:val="20"/>
          <w:szCs w:val="20"/>
        </w:rPr>
      </w:pPr>
    </w:p>
    <w:p w14:paraId="6A199E0D" w14:textId="0CFA790C" w:rsidR="007E2BB7" w:rsidRDefault="007E2BB7" w:rsidP="006A15B8">
      <w:pPr>
        <w:rPr>
          <w:b/>
          <w:sz w:val="20"/>
          <w:szCs w:val="20"/>
        </w:rPr>
      </w:pPr>
    </w:p>
    <w:p w14:paraId="000286E6" w14:textId="707B560C" w:rsidR="007E2BB7" w:rsidRDefault="007E2BB7" w:rsidP="006A15B8">
      <w:pPr>
        <w:rPr>
          <w:b/>
          <w:sz w:val="20"/>
          <w:szCs w:val="20"/>
        </w:rPr>
      </w:pPr>
    </w:p>
    <w:p w14:paraId="46A0EB52" w14:textId="70F731FC" w:rsidR="007E2BB7" w:rsidRDefault="007E2BB7" w:rsidP="006A15B8">
      <w:pPr>
        <w:rPr>
          <w:b/>
          <w:sz w:val="20"/>
          <w:szCs w:val="20"/>
        </w:rPr>
      </w:pPr>
    </w:p>
    <w:p w14:paraId="56457AB8" w14:textId="36DFB7BD" w:rsidR="007E2BB7" w:rsidRDefault="007E2BB7" w:rsidP="006A15B8">
      <w:pPr>
        <w:rPr>
          <w:b/>
          <w:sz w:val="20"/>
          <w:szCs w:val="20"/>
        </w:rPr>
      </w:pPr>
    </w:p>
    <w:p w14:paraId="3F98949E" w14:textId="0E0A3424" w:rsidR="007E2BB7" w:rsidRDefault="007E2BB7" w:rsidP="006A15B8">
      <w:pPr>
        <w:rPr>
          <w:b/>
          <w:sz w:val="20"/>
          <w:szCs w:val="20"/>
        </w:rPr>
      </w:pPr>
    </w:p>
    <w:p w14:paraId="387F1030" w14:textId="1E408440" w:rsidR="007E2BB7" w:rsidRDefault="007E2BB7" w:rsidP="006A15B8">
      <w:pPr>
        <w:rPr>
          <w:b/>
          <w:sz w:val="20"/>
          <w:szCs w:val="20"/>
        </w:rPr>
      </w:pPr>
    </w:p>
    <w:p w14:paraId="2C1E465F" w14:textId="7431F898" w:rsidR="007E2BB7" w:rsidRDefault="007E2BB7" w:rsidP="006A15B8">
      <w:pPr>
        <w:rPr>
          <w:b/>
          <w:sz w:val="20"/>
          <w:szCs w:val="20"/>
        </w:rPr>
      </w:pPr>
    </w:p>
    <w:p w14:paraId="3C1AC426" w14:textId="7D3C1B7A" w:rsidR="007E2BB7" w:rsidRDefault="007E2BB7" w:rsidP="006A15B8">
      <w:pPr>
        <w:rPr>
          <w:b/>
          <w:sz w:val="20"/>
          <w:szCs w:val="20"/>
        </w:rPr>
      </w:pPr>
    </w:p>
    <w:p w14:paraId="05F717E7" w14:textId="04FDBE2E" w:rsidR="007E2BB7" w:rsidRDefault="007E2BB7" w:rsidP="006A15B8">
      <w:pPr>
        <w:rPr>
          <w:b/>
          <w:sz w:val="20"/>
          <w:szCs w:val="20"/>
        </w:rPr>
      </w:pPr>
    </w:p>
    <w:p w14:paraId="1575AFA6" w14:textId="0561A2FA" w:rsidR="007E2BB7" w:rsidRDefault="007E2BB7" w:rsidP="006A15B8">
      <w:pPr>
        <w:rPr>
          <w:b/>
          <w:sz w:val="20"/>
          <w:szCs w:val="20"/>
        </w:rPr>
      </w:pPr>
    </w:p>
    <w:p w14:paraId="0DB606B2" w14:textId="05523D23" w:rsidR="007E2BB7" w:rsidRDefault="007E2BB7" w:rsidP="006A15B8">
      <w:pPr>
        <w:rPr>
          <w:b/>
          <w:sz w:val="20"/>
          <w:szCs w:val="20"/>
        </w:rPr>
      </w:pPr>
    </w:p>
    <w:p w14:paraId="3F001220" w14:textId="556C22A3" w:rsidR="007E2BB7" w:rsidRDefault="007E2BB7" w:rsidP="006A15B8">
      <w:pPr>
        <w:rPr>
          <w:b/>
          <w:sz w:val="20"/>
          <w:szCs w:val="20"/>
        </w:rPr>
      </w:pPr>
    </w:p>
    <w:p w14:paraId="3079A27B" w14:textId="69A1767E" w:rsidR="007E2BB7" w:rsidRDefault="007E2BB7" w:rsidP="006A15B8">
      <w:pPr>
        <w:rPr>
          <w:b/>
          <w:sz w:val="20"/>
          <w:szCs w:val="20"/>
        </w:rPr>
      </w:pPr>
    </w:p>
    <w:p w14:paraId="724BAEAA" w14:textId="77777777" w:rsidR="007E2BB7" w:rsidRPr="0008160D" w:rsidRDefault="007E2BB7" w:rsidP="006A15B8">
      <w:pPr>
        <w:rPr>
          <w:b/>
          <w:sz w:val="20"/>
          <w:szCs w:val="20"/>
        </w:rPr>
      </w:pPr>
    </w:p>
    <w:tbl>
      <w:tblPr>
        <w:tblStyle w:val="TableGrid"/>
        <w:tblW w:w="9446" w:type="dxa"/>
        <w:tblInd w:w="18" w:type="dxa"/>
        <w:tblLayout w:type="fixed"/>
        <w:tblLook w:val="04A0" w:firstRow="1" w:lastRow="0" w:firstColumn="1" w:lastColumn="0" w:noHBand="0" w:noVBand="1"/>
      </w:tblPr>
      <w:tblGrid>
        <w:gridCol w:w="989"/>
        <w:gridCol w:w="3151"/>
        <w:gridCol w:w="2199"/>
        <w:gridCol w:w="3107"/>
      </w:tblGrid>
      <w:tr w:rsidR="006A15B8" w:rsidRPr="0008160D" w14:paraId="2CBDC5C4" w14:textId="77777777" w:rsidTr="00F76E81">
        <w:trPr>
          <w:trHeight w:val="274"/>
        </w:trPr>
        <w:tc>
          <w:tcPr>
            <w:tcW w:w="9446" w:type="dxa"/>
            <w:gridSpan w:val="4"/>
            <w:shd w:val="clear" w:color="auto" w:fill="FBE4D5" w:themeFill="accent2" w:themeFillTint="33"/>
          </w:tcPr>
          <w:p w14:paraId="6EBB9130" w14:textId="4C819927" w:rsidR="006A15B8" w:rsidRPr="0008160D" w:rsidRDefault="006A15B8" w:rsidP="00E17D9A">
            <w:pPr>
              <w:jc w:val="center"/>
              <w:rPr>
                <w:b/>
                <w:sz w:val="20"/>
                <w:szCs w:val="20"/>
              </w:rPr>
            </w:pPr>
            <w:r w:rsidRPr="0008160D">
              <w:rPr>
                <w:b/>
                <w:sz w:val="20"/>
                <w:szCs w:val="20"/>
              </w:rPr>
              <w:lastRenderedPageBreak/>
              <w:t>I</w:t>
            </w:r>
            <w:r w:rsidR="004F2765" w:rsidRPr="0008160D">
              <w:rPr>
                <w:b/>
                <w:sz w:val="20"/>
                <w:szCs w:val="20"/>
              </w:rPr>
              <w:t>I</w:t>
            </w:r>
            <w:r w:rsidRPr="0008160D">
              <w:rPr>
                <w:b/>
                <w:sz w:val="20"/>
                <w:szCs w:val="20"/>
              </w:rPr>
              <w:t xml:space="preserve">. </w:t>
            </w:r>
            <w:r w:rsidR="00E17D9A" w:rsidRPr="0008160D">
              <w:rPr>
                <w:b/>
                <w:sz w:val="20"/>
                <w:szCs w:val="20"/>
              </w:rPr>
              <w:t>PODATCI O PROJEKTU</w:t>
            </w:r>
          </w:p>
        </w:tc>
      </w:tr>
      <w:tr w:rsidR="00E17D9A" w:rsidRPr="0008160D" w14:paraId="5A25A7E5" w14:textId="77777777" w:rsidTr="00F76E81">
        <w:trPr>
          <w:trHeight w:val="274"/>
        </w:trPr>
        <w:tc>
          <w:tcPr>
            <w:tcW w:w="9446" w:type="dxa"/>
            <w:gridSpan w:val="4"/>
            <w:shd w:val="clear" w:color="auto" w:fill="FFF2CC" w:themeFill="accent4" w:themeFillTint="33"/>
          </w:tcPr>
          <w:p w14:paraId="42192823" w14:textId="20C24631" w:rsidR="00E17D9A" w:rsidRPr="0008160D" w:rsidRDefault="00E17D9A" w:rsidP="007516A9">
            <w:pPr>
              <w:rPr>
                <w:b/>
                <w:sz w:val="20"/>
                <w:szCs w:val="20"/>
              </w:rPr>
            </w:pPr>
            <w:r w:rsidRPr="0008160D">
              <w:rPr>
                <w:b/>
                <w:sz w:val="20"/>
                <w:szCs w:val="20"/>
              </w:rPr>
              <w:t>I</w:t>
            </w:r>
            <w:r w:rsidR="007516A9" w:rsidRPr="0008160D">
              <w:rPr>
                <w:b/>
                <w:sz w:val="20"/>
                <w:szCs w:val="20"/>
              </w:rPr>
              <w:t>I</w:t>
            </w:r>
            <w:r w:rsidRPr="0008160D">
              <w:rPr>
                <w:b/>
                <w:sz w:val="20"/>
                <w:szCs w:val="20"/>
              </w:rPr>
              <w:t>.1. OSNOVNI PODA</w:t>
            </w:r>
            <w:r w:rsidR="00AE4283" w:rsidRPr="0008160D">
              <w:rPr>
                <w:b/>
                <w:sz w:val="20"/>
                <w:szCs w:val="20"/>
              </w:rPr>
              <w:t>T</w:t>
            </w:r>
            <w:r w:rsidRPr="0008160D">
              <w:rPr>
                <w:b/>
                <w:sz w:val="20"/>
                <w:szCs w:val="20"/>
              </w:rPr>
              <w:t xml:space="preserve">CI O PROJEKTU </w:t>
            </w:r>
          </w:p>
        </w:tc>
      </w:tr>
      <w:tr w:rsidR="00E17D9A" w:rsidRPr="0008160D" w14:paraId="423A7FC7" w14:textId="4BFE3AF7" w:rsidTr="00F76E81">
        <w:trPr>
          <w:trHeight w:val="465"/>
        </w:trPr>
        <w:tc>
          <w:tcPr>
            <w:tcW w:w="989" w:type="dxa"/>
            <w:shd w:val="clear" w:color="auto" w:fill="DEEAF6" w:themeFill="accent1" w:themeFillTint="33"/>
            <w:vAlign w:val="center"/>
          </w:tcPr>
          <w:p w14:paraId="52207522" w14:textId="27CCC9D6" w:rsidR="00E17D9A" w:rsidRPr="0008160D" w:rsidRDefault="005370BC" w:rsidP="00E17D9A">
            <w:pPr>
              <w:rPr>
                <w:b/>
                <w:sz w:val="20"/>
                <w:szCs w:val="20"/>
              </w:rPr>
            </w:pPr>
            <w:r w:rsidRPr="0008160D">
              <w:rPr>
                <w:rFonts w:eastAsia="Calibri"/>
                <w:b/>
                <w:sz w:val="20"/>
                <w:szCs w:val="20"/>
                <w:lang w:eastAsia="en-US"/>
              </w:rPr>
              <w:t>II</w:t>
            </w:r>
            <w:r w:rsidR="006F271C" w:rsidRPr="0008160D">
              <w:rPr>
                <w:rFonts w:eastAsia="Calibri"/>
                <w:b/>
                <w:sz w:val="20"/>
                <w:szCs w:val="20"/>
                <w:lang w:eastAsia="en-US"/>
              </w:rPr>
              <w:t>.</w:t>
            </w:r>
            <w:r w:rsidRPr="0008160D">
              <w:rPr>
                <w:rFonts w:eastAsia="Calibri"/>
                <w:b/>
                <w:sz w:val="20"/>
                <w:szCs w:val="20"/>
                <w:lang w:eastAsia="en-US"/>
              </w:rPr>
              <w:t xml:space="preserve"> 1.1</w:t>
            </w:r>
            <w:r w:rsidR="00E17D9A" w:rsidRPr="0008160D">
              <w:rPr>
                <w:rFonts w:eastAsia="Calibri"/>
                <w:b/>
                <w:sz w:val="20"/>
                <w:szCs w:val="20"/>
                <w:lang w:eastAsia="en-US"/>
              </w:rPr>
              <w:t>.</w:t>
            </w:r>
          </w:p>
        </w:tc>
        <w:tc>
          <w:tcPr>
            <w:tcW w:w="3151" w:type="dxa"/>
            <w:shd w:val="clear" w:color="auto" w:fill="DEEAF6" w:themeFill="accent1" w:themeFillTint="33"/>
            <w:vAlign w:val="center"/>
          </w:tcPr>
          <w:p w14:paraId="3DE7DCCD" w14:textId="177D3DA2" w:rsidR="00E17D9A" w:rsidRPr="0008160D" w:rsidRDefault="00E17D9A" w:rsidP="00C931A1">
            <w:pPr>
              <w:jc w:val="both"/>
              <w:rPr>
                <w:rFonts w:eastAsia="Calibri"/>
                <w:b/>
                <w:sz w:val="20"/>
                <w:szCs w:val="20"/>
                <w:lang w:eastAsia="en-US"/>
              </w:rPr>
            </w:pPr>
            <w:r w:rsidRPr="0008160D">
              <w:rPr>
                <w:rFonts w:eastAsia="Calibri"/>
                <w:b/>
                <w:sz w:val="20"/>
                <w:szCs w:val="20"/>
                <w:lang w:eastAsia="en-US"/>
              </w:rPr>
              <w:t xml:space="preserve">Naziv </w:t>
            </w:r>
            <w:r w:rsidR="007E2BB7">
              <w:rPr>
                <w:rFonts w:eastAsia="Calibri"/>
                <w:b/>
                <w:sz w:val="20"/>
                <w:szCs w:val="20"/>
                <w:lang w:eastAsia="en-US"/>
              </w:rPr>
              <w:t>projekta</w:t>
            </w:r>
            <w:r w:rsidRPr="0008160D">
              <w:rPr>
                <w:rFonts w:eastAsia="Calibri"/>
                <w:b/>
                <w:sz w:val="20"/>
                <w:szCs w:val="20"/>
                <w:lang w:eastAsia="en-US"/>
              </w:rPr>
              <w:t>:</w:t>
            </w:r>
          </w:p>
          <w:p w14:paraId="0F4ACC43" w14:textId="70E8CA13" w:rsidR="0048320C" w:rsidRPr="0008160D" w:rsidRDefault="00B82E60" w:rsidP="00C931A1">
            <w:pPr>
              <w:jc w:val="both"/>
              <w:rPr>
                <w:b/>
                <w:i/>
                <w:sz w:val="20"/>
                <w:szCs w:val="20"/>
              </w:rPr>
            </w:pPr>
            <w:r w:rsidRPr="0008160D">
              <w:rPr>
                <w:rFonts w:eastAsia="Calibri"/>
                <w:i/>
                <w:sz w:val="20"/>
                <w:szCs w:val="20"/>
                <w:lang w:eastAsia="en-US"/>
              </w:rPr>
              <w:t>(</w:t>
            </w:r>
            <w:r w:rsidR="00B2482E">
              <w:rPr>
                <w:rFonts w:eastAsia="Calibri"/>
                <w:i/>
                <w:sz w:val="20"/>
                <w:szCs w:val="20"/>
                <w:lang w:eastAsia="en-US"/>
              </w:rPr>
              <w:t>navedite naziv projekta</w:t>
            </w:r>
            <w:r w:rsidR="00B6067C" w:rsidRPr="0008160D">
              <w:rPr>
                <w:rFonts w:eastAsia="Calibri"/>
                <w:i/>
                <w:sz w:val="20"/>
                <w:szCs w:val="20"/>
                <w:lang w:eastAsia="en-US"/>
              </w:rPr>
              <w:t xml:space="preserve"> koje</w:t>
            </w:r>
            <w:r w:rsidR="00B2482E">
              <w:rPr>
                <w:rFonts w:eastAsia="Calibri"/>
                <w:i/>
                <w:sz w:val="20"/>
                <w:szCs w:val="20"/>
                <w:lang w:eastAsia="en-US"/>
              </w:rPr>
              <w:t xml:space="preserve"> je predmet ovog Zahtjeva za potporu</w:t>
            </w:r>
            <w:r w:rsidR="0048320C" w:rsidRPr="0008160D">
              <w:rPr>
                <w:rFonts w:eastAsia="Calibri"/>
                <w:i/>
                <w:sz w:val="20"/>
                <w:szCs w:val="20"/>
                <w:lang w:eastAsia="en-US"/>
              </w:rPr>
              <w:t>)</w:t>
            </w:r>
          </w:p>
        </w:tc>
        <w:tc>
          <w:tcPr>
            <w:tcW w:w="5306" w:type="dxa"/>
            <w:gridSpan w:val="2"/>
            <w:shd w:val="clear" w:color="auto" w:fill="auto"/>
            <w:vAlign w:val="center"/>
          </w:tcPr>
          <w:p w14:paraId="7328F377" w14:textId="7143110C" w:rsidR="00E17D9A" w:rsidRPr="0008160D" w:rsidRDefault="00E17D9A" w:rsidP="00E17D9A">
            <w:pPr>
              <w:rPr>
                <w:b/>
                <w:sz w:val="20"/>
                <w:szCs w:val="20"/>
              </w:rPr>
            </w:pPr>
          </w:p>
        </w:tc>
      </w:tr>
      <w:tr w:rsidR="00B6067C" w:rsidRPr="0008160D" w14:paraId="43E2220F" w14:textId="77777777" w:rsidTr="00F76E81">
        <w:trPr>
          <w:trHeight w:val="4760"/>
        </w:trPr>
        <w:tc>
          <w:tcPr>
            <w:tcW w:w="989" w:type="dxa"/>
            <w:shd w:val="clear" w:color="auto" w:fill="DEEAF6" w:themeFill="accent1" w:themeFillTint="33"/>
            <w:vAlign w:val="center"/>
          </w:tcPr>
          <w:p w14:paraId="01FCC708" w14:textId="2ABD9B7A" w:rsidR="00B6067C" w:rsidRPr="0008160D" w:rsidRDefault="0003798E" w:rsidP="00E17D9A">
            <w:pPr>
              <w:rPr>
                <w:rFonts w:eastAsia="Calibri"/>
                <w:b/>
                <w:sz w:val="20"/>
                <w:szCs w:val="20"/>
                <w:lang w:eastAsia="en-US"/>
              </w:rPr>
            </w:pPr>
            <w:r w:rsidRPr="0008160D">
              <w:rPr>
                <w:rFonts w:eastAsia="Calibri"/>
                <w:b/>
                <w:sz w:val="20"/>
                <w:szCs w:val="20"/>
                <w:lang w:eastAsia="en-US"/>
              </w:rPr>
              <w:t>II.1.2</w:t>
            </w:r>
            <w:r w:rsidR="009C6868" w:rsidRPr="0008160D">
              <w:rPr>
                <w:rFonts w:eastAsia="Calibri"/>
                <w:b/>
                <w:sz w:val="20"/>
                <w:szCs w:val="20"/>
                <w:lang w:eastAsia="en-US"/>
              </w:rPr>
              <w:t>.</w:t>
            </w:r>
          </w:p>
        </w:tc>
        <w:tc>
          <w:tcPr>
            <w:tcW w:w="3151" w:type="dxa"/>
            <w:shd w:val="clear" w:color="auto" w:fill="DEEAF6" w:themeFill="accent1" w:themeFillTint="33"/>
            <w:vAlign w:val="center"/>
          </w:tcPr>
          <w:p w14:paraId="1EA61F2B" w14:textId="38066DE3" w:rsidR="00B6067C" w:rsidRPr="0008160D" w:rsidRDefault="007E2BB7" w:rsidP="00C931A1">
            <w:pPr>
              <w:jc w:val="both"/>
              <w:rPr>
                <w:rFonts w:eastAsia="Calibri"/>
                <w:b/>
                <w:sz w:val="20"/>
                <w:szCs w:val="20"/>
                <w:lang w:eastAsia="en-US"/>
              </w:rPr>
            </w:pPr>
            <w:r>
              <w:rPr>
                <w:rFonts w:eastAsia="Calibri"/>
                <w:b/>
                <w:sz w:val="20"/>
                <w:szCs w:val="20"/>
                <w:lang w:eastAsia="en-US"/>
              </w:rPr>
              <w:t>Aktivnosti koje su predmet projekta</w:t>
            </w:r>
            <w:r w:rsidR="00B6067C" w:rsidRPr="0008160D">
              <w:rPr>
                <w:rFonts w:eastAsia="Calibri"/>
                <w:b/>
                <w:sz w:val="20"/>
                <w:szCs w:val="20"/>
                <w:lang w:eastAsia="en-US"/>
              </w:rPr>
              <w:t>:</w:t>
            </w:r>
          </w:p>
          <w:p w14:paraId="596C36B3" w14:textId="28760B81" w:rsidR="00636B5D" w:rsidRPr="0008160D" w:rsidRDefault="00636B5D" w:rsidP="00C931A1">
            <w:pPr>
              <w:jc w:val="both"/>
              <w:rPr>
                <w:rFonts w:eastAsia="Calibri"/>
                <w:b/>
                <w:sz w:val="20"/>
                <w:szCs w:val="20"/>
                <w:lang w:eastAsia="en-US"/>
              </w:rPr>
            </w:pPr>
            <w:r w:rsidRPr="0008160D">
              <w:rPr>
                <w:rFonts w:eastAsia="Calibri"/>
                <w:b/>
                <w:i/>
                <w:sz w:val="20"/>
                <w:szCs w:val="20"/>
                <w:lang w:eastAsia="en-US"/>
              </w:rPr>
              <w:t>(zadebljati-bold)</w:t>
            </w:r>
          </w:p>
        </w:tc>
        <w:tc>
          <w:tcPr>
            <w:tcW w:w="5306" w:type="dxa"/>
            <w:gridSpan w:val="2"/>
            <w:shd w:val="clear" w:color="auto" w:fill="auto"/>
            <w:vAlign w:val="center"/>
          </w:tcPr>
          <w:p w14:paraId="1993D72E" w14:textId="77777777" w:rsidR="007E2BB7" w:rsidRPr="00837F54" w:rsidRDefault="007E2BB7" w:rsidP="007E2BB7">
            <w:pPr>
              <w:numPr>
                <w:ilvl w:val="0"/>
                <w:numId w:val="44"/>
              </w:numPr>
              <w:suppressAutoHyphens w:val="0"/>
              <w:ind w:left="247" w:hanging="270"/>
              <w:contextualSpacing/>
              <w:jc w:val="both"/>
              <w:rPr>
                <w:rFonts w:eastAsia="Calibri"/>
                <w:color w:val="000000"/>
                <w:sz w:val="20"/>
                <w:szCs w:val="20"/>
              </w:rPr>
            </w:pPr>
            <w:r w:rsidRPr="00837F54">
              <w:rPr>
                <w:rFonts w:eastAsia="Calibri"/>
                <w:color w:val="000000"/>
                <w:sz w:val="20"/>
                <w:szCs w:val="20"/>
              </w:rPr>
              <w:t>kupnja domaćih životinja, višegodišnjeg bilja, sjemena i sadnog materijala višegodišnjeg bilja</w:t>
            </w:r>
          </w:p>
          <w:p w14:paraId="57B2C611" w14:textId="77777777" w:rsidR="007E2BB7" w:rsidRPr="00837F54" w:rsidRDefault="007E2BB7" w:rsidP="007E2BB7">
            <w:pPr>
              <w:numPr>
                <w:ilvl w:val="0"/>
                <w:numId w:val="44"/>
              </w:numPr>
              <w:suppressAutoHyphens w:val="0"/>
              <w:ind w:left="247" w:hanging="270"/>
              <w:contextualSpacing/>
              <w:jc w:val="both"/>
              <w:rPr>
                <w:rFonts w:eastAsia="Calibri"/>
                <w:color w:val="000000"/>
                <w:sz w:val="20"/>
                <w:szCs w:val="20"/>
              </w:rPr>
            </w:pPr>
            <w:r w:rsidRPr="00837F54">
              <w:rPr>
                <w:rFonts w:eastAsia="Calibri"/>
                <w:color w:val="000000"/>
                <w:sz w:val="20"/>
                <w:szCs w:val="20"/>
              </w:rPr>
              <w:t>kupnja, građenje i/ili opremanje zatvorenih/zaštićenih prostora i objekata te ostalih gospodarskih objekata uključujući vanjsku i unutarnju infrastrukturu u sklopu poljoprivrednog gospodarstva u svrhu obavljanja poljoprivredne proizvodnje i/ili prerade proizvoda iz Priloga I. Ugovora o funkcioniranju Europske unije (SL C 202 (2016))</w:t>
            </w:r>
          </w:p>
          <w:p w14:paraId="00656986" w14:textId="77777777" w:rsidR="007E2BB7" w:rsidRPr="00837F54" w:rsidRDefault="007E2BB7" w:rsidP="007E2BB7">
            <w:pPr>
              <w:numPr>
                <w:ilvl w:val="0"/>
                <w:numId w:val="44"/>
              </w:numPr>
              <w:suppressAutoHyphens w:val="0"/>
              <w:ind w:left="260" w:hanging="274"/>
              <w:jc w:val="both"/>
              <w:rPr>
                <w:rFonts w:eastAsia="Calibri"/>
                <w:color w:val="000000"/>
                <w:sz w:val="20"/>
                <w:szCs w:val="20"/>
              </w:rPr>
            </w:pPr>
            <w:r w:rsidRPr="00837F54">
              <w:rPr>
                <w:rFonts w:eastAsia="Calibri"/>
                <w:color w:val="000000"/>
                <w:sz w:val="20"/>
                <w:szCs w:val="20"/>
              </w:rPr>
              <w:t>kupnja ili zakup poljoprivrednog zemljišta</w:t>
            </w:r>
          </w:p>
          <w:p w14:paraId="4D8DEA02" w14:textId="77777777" w:rsidR="007E2BB7" w:rsidRPr="00837F54" w:rsidRDefault="007E2BB7" w:rsidP="007E2BB7">
            <w:pPr>
              <w:numPr>
                <w:ilvl w:val="0"/>
                <w:numId w:val="44"/>
              </w:numPr>
              <w:suppressAutoHyphens w:val="0"/>
              <w:ind w:left="260" w:hanging="274"/>
              <w:jc w:val="both"/>
              <w:rPr>
                <w:rFonts w:eastAsia="Calibri"/>
                <w:color w:val="000000"/>
                <w:sz w:val="20"/>
                <w:szCs w:val="20"/>
              </w:rPr>
            </w:pPr>
            <w:r w:rsidRPr="00837F54">
              <w:rPr>
                <w:rFonts w:eastAsia="Calibri"/>
                <w:color w:val="000000"/>
                <w:sz w:val="20"/>
                <w:szCs w:val="20"/>
              </w:rPr>
              <w:t>kupnja poljoprivredne mehanizacije, strojeva i opreme</w:t>
            </w:r>
          </w:p>
          <w:p w14:paraId="58572EA3" w14:textId="77777777" w:rsidR="007E2BB7" w:rsidRPr="00837F54" w:rsidRDefault="007E2BB7" w:rsidP="007E2BB7">
            <w:pPr>
              <w:numPr>
                <w:ilvl w:val="0"/>
                <w:numId w:val="44"/>
              </w:numPr>
              <w:suppressAutoHyphens w:val="0"/>
              <w:ind w:left="260" w:hanging="274"/>
              <w:jc w:val="both"/>
              <w:rPr>
                <w:rFonts w:eastAsia="Calibri"/>
                <w:color w:val="000000"/>
                <w:sz w:val="20"/>
                <w:szCs w:val="20"/>
              </w:rPr>
            </w:pPr>
            <w:r w:rsidRPr="00837F54">
              <w:rPr>
                <w:rFonts w:eastAsia="Calibri"/>
                <w:color w:val="000000"/>
                <w:sz w:val="20"/>
                <w:szCs w:val="20"/>
              </w:rPr>
              <w:t xml:space="preserve">podizanje novih i/ili restrukturiranje postojećih višegodišnjih nasada </w:t>
            </w:r>
          </w:p>
          <w:p w14:paraId="23A4F843" w14:textId="77777777" w:rsidR="007E2BB7" w:rsidRPr="00837F54" w:rsidRDefault="007E2BB7" w:rsidP="007E2BB7">
            <w:pPr>
              <w:numPr>
                <w:ilvl w:val="0"/>
                <w:numId w:val="44"/>
              </w:numPr>
              <w:suppressAutoHyphens w:val="0"/>
              <w:ind w:left="260" w:hanging="274"/>
              <w:jc w:val="both"/>
              <w:rPr>
                <w:rFonts w:eastAsia="Calibri"/>
                <w:color w:val="000000"/>
                <w:sz w:val="20"/>
                <w:szCs w:val="20"/>
              </w:rPr>
            </w:pPr>
            <w:r w:rsidRPr="00837F54">
              <w:rPr>
                <w:rFonts w:eastAsia="Calibri"/>
                <w:color w:val="000000"/>
                <w:sz w:val="20"/>
                <w:szCs w:val="20"/>
              </w:rPr>
              <w:t xml:space="preserve">uređenje i poboljšanje kvalitete poljoprivrednog zemljišta u svrhu poljoprivredne proizvodnje </w:t>
            </w:r>
          </w:p>
          <w:p w14:paraId="0AD4DC0A" w14:textId="77777777" w:rsidR="007E2BB7" w:rsidRPr="00837F54" w:rsidRDefault="007E2BB7" w:rsidP="007E2BB7">
            <w:pPr>
              <w:numPr>
                <w:ilvl w:val="0"/>
                <w:numId w:val="44"/>
              </w:numPr>
              <w:suppressAutoHyphens w:val="0"/>
              <w:ind w:left="260" w:hanging="274"/>
              <w:jc w:val="both"/>
              <w:rPr>
                <w:rFonts w:eastAsia="Calibri"/>
                <w:color w:val="000000"/>
                <w:sz w:val="20"/>
                <w:szCs w:val="20"/>
              </w:rPr>
            </w:pPr>
            <w:r w:rsidRPr="00837F54">
              <w:rPr>
                <w:rFonts w:eastAsia="Calibri"/>
                <w:color w:val="000000"/>
                <w:sz w:val="20"/>
                <w:szCs w:val="20"/>
              </w:rPr>
              <w:t xml:space="preserve">građenje i/ili opremanje objekata za prodaju i prezentaciju vlastitih poljoprivrednih proizvoda uključujući i troškove promidžbe vlastitih poljoprivrednih proizvoda </w:t>
            </w:r>
          </w:p>
          <w:p w14:paraId="230A19DE" w14:textId="77777777" w:rsidR="007E2BB7" w:rsidRPr="00837F54" w:rsidRDefault="007E2BB7" w:rsidP="007E2BB7">
            <w:pPr>
              <w:numPr>
                <w:ilvl w:val="0"/>
                <w:numId w:val="44"/>
              </w:numPr>
              <w:suppressAutoHyphens w:val="0"/>
              <w:ind w:left="260" w:hanging="274"/>
              <w:jc w:val="both"/>
              <w:rPr>
                <w:rFonts w:eastAsia="Calibri"/>
                <w:color w:val="000000"/>
                <w:sz w:val="20"/>
                <w:szCs w:val="20"/>
              </w:rPr>
            </w:pPr>
            <w:r w:rsidRPr="00837F54">
              <w:rPr>
                <w:rFonts w:eastAsia="Calibri"/>
                <w:color w:val="000000"/>
                <w:sz w:val="20"/>
                <w:szCs w:val="20"/>
              </w:rPr>
              <w:t xml:space="preserve">stjecanje potrebnih stručnih znanja i sposobnosti za obavljanje poljoprivredne proizvodnje i prerade proizvoda iz Priloga I. Ugovora o EU </w:t>
            </w:r>
          </w:p>
          <w:p w14:paraId="277B6518" w14:textId="12401ECF" w:rsidR="00B6067C" w:rsidRPr="0008160D" w:rsidRDefault="003F31B3" w:rsidP="00837F54">
            <w:pPr>
              <w:rPr>
                <w:i/>
              </w:rPr>
            </w:pPr>
            <w:r>
              <w:rPr>
                <w:rFonts w:eastAsia="Calibri"/>
                <w:color w:val="000000"/>
                <w:sz w:val="20"/>
                <w:szCs w:val="20"/>
              </w:rPr>
              <w:t xml:space="preserve">i)   </w:t>
            </w:r>
            <w:r w:rsidR="007E2BB7" w:rsidRPr="00837F54">
              <w:rPr>
                <w:rFonts w:eastAsia="Calibri"/>
                <w:color w:val="000000"/>
                <w:sz w:val="20"/>
                <w:szCs w:val="20"/>
              </w:rPr>
              <w:t xml:space="preserve">operativno poslovanje poljoprivrednog gospodarstva. </w:t>
            </w:r>
          </w:p>
        </w:tc>
      </w:tr>
      <w:tr w:rsidR="002327E4" w:rsidRPr="0008160D" w14:paraId="50E29990" w14:textId="77777777" w:rsidTr="00F76E81">
        <w:trPr>
          <w:trHeight w:val="935"/>
        </w:trPr>
        <w:tc>
          <w:tcPr>
            <w:tcW w:w="989" w:type="dxa"/>
            <w:shd w:val="clear" w:color="auto" w:fill="DEEAF6" w:themeFill="accent1" w:themeFillTint="33"/>
            <w:vAlign w:val="center"/>
          </w:tcPr>
          <w:p w14:paraId="0870D61B" w14:textId="22FF8EC8" w:rsidR="002327E4" w:rsidRPr="0008160D" w:rsidRDefault="002327E4" w:rsidP="00E17D9A">
            <w:pPr>
              <w:rPr>
                <w:rFonts w:eastAsia="Calibri"/>
                <w:b/>
                <w:sz w:val="20"/>
                <w:szCs w:val="20"/>
                <w:lang w:eastAsia="en-US"/>
              </w:rPr>
            </w:pPr>
            <w:r w:rsidRPr="0008160D">
              <w:rPr>
                <w:rFonts w:eastAsia="Calibri"/>
                <w:b/>
                <w:sz w:val="20"/>
                <w:szCs w:val="20"/>
                <w:lang w:eastAsia="en-US"/>
              </w:rPr>
              <w:t>II.1.</w:t>
            </w:r>
            <w:r w:rsidR="00AB018E" w:rsidRPr="0008160D">
              <w:rPr>
                <w:rFonts w:eastAsia="Calibri"/>
                <w:b/>
                <w:sz w:val="20"/>
                <w:szCs w:val="20"/>
                <w:lang w:eastAsia="en-US"/>
              </w:rPr>
              <w:t>3</w:t>
            </w:r>
            <w:r w:rsidRPr="0008160D">
              <w:rPr>
                <w:rFonts w:eastAsia="Calibri"/>
                <w:b/>
                <w:sz w:val="20"/>
                <w:szCs w:val="20"/>
                <w:lang w:eastAsia="en-US"/>
              </w:rPr>
              <w:t>.</w:t>
            </w:r>
          </w:p>
        </w:tc>
        <w:tc>
          <w:tcPr>
            <w:tcW w:w="3151" w:type="dxa"/>
            <w:shd w:val="clear" w:color="auto" w:fill="DEEAF6" w:themeFill="accent1" w:themeFillTint="33"/>
            <w:vAlign w:val="center"/>
          </w:tcPr>
          <w:p w14:paraId="749F7415" w14:textId="77777777" w:rsidR="003F31B3" w:rsidRDefault="003F31B3" w:rsidP="00C931A1">
            <w:pPr>
              <w:jc w:val="both"/>
              <w:rPr>
                <w:rFonts w:eastAsia="Calibri"/>
                <w:b/>
                <w:sz w:val="20"/>
                <w:szCs w:val="20"/>
                <w:lang w:eastAsia="en-US"/>
              </w:rPr>
            </w:pPr>
          </w:p>
          <w:p w14:paraId="44AB140F" w14:textId="1B8B7863" w:rsidR="009C6868" w:rsidRPr="0008160D" w:rsidRDefault="007E2BB7" w:rsidP="00C931A1">
            <w:pPr>
              <w:jc w:val="both"/>
              <w:rPr>
                <w:rFonts w:eastAsia="Calibri"/>
                <w:b/>
                <w:sz w:val="20"/>
                <w:szCs w:val="20"/>
                <w:lang w:eastAsia="en-US"/>
              </w:rPr>
            </w:pPr>
            <w:r>
              <w:rPr>
                <w:rFonts w:eastAsia="Calibri"/>
                <w:b/>
                <w:sz w:val="20"/>
                <w:szCs w:val="20"/>
                <w:lang w:eastAsia="en-US"/>
              </w:rPr>
              <w:t>Cilj projekta</w:t>
            </w:r>
            <w:r w:rsidR="00EA7ECB" w:rsidRPr="0008160D">
              <w:rPr>
                <w:rFonts w:eastAsia="Calibri"/>
                <w:b/>
                <w:sz w:val="20"/>
                <w:szCs w:val="20"/>
                <w:lang w:eastAsia="en-US"/>
              </w:rPr>
              <w:t>:</w:t>
            </w:r>
          </w:p>
          <w:p w14:paraId="0435FE95" w14:textId="77777777" w:rsidR="002327E4" w:rsidRPr="00742722" w:rsidRDefault="002327E4" w:rsidP="00C931A1">
            <w:pPr>
              <w:jc w:val="both"/>
              <w:rPr>
                <w:rFonts w:eastAsia="Calibri"/>
                <w:b/>
                <w:i/>
                <w:sz w:val="20"/>
                <w:szCs w:val="20"/>
                <w:lang w:eastAsia="en-US"/>
              </w:rPr>
            </w:pPr>
            <w:r w:rsidRPr="00742722">
              <w:rPr>
                <w:rFonts w:eastAsia="Calibri"/>
                <w:b/>
                <w:i/>
                <w:sz w:val="20"/>
                <w:szCs w:val="20"/>
                <w:lang w:eastAsia="en-US"/>
              </w:rPr>
              <w:t>(zadebljati–bold)</w:t>
            </w:r>
          </w:p>
          <w:p w14:paraId="6BD28081" w14:textId="2E9B6F0A" w:rsidR="00386B68" w:rsidRPr="00386B68" w:rsidRDefault="00386B68" w:rsidP="00C931A1">
            <w:pPr>
              <w:jc w:val="both"/>
              <w:rPr>
                <w:rFonts w:eastAsia="Calibri"/>
                <w:i/>
                <w:sz w:val="20"/>
                <w:szCs w:val="20"/>
                <w:lang w:eastAsia="en-US"/>
              </w:rPr>
            </w:pPr>
          </w:p>
        </w:tc>
        <w:tc>
          <w:tcPr>
            <w:tcW w:w="5306" w:type="dxa"/>
            <w:gridSpan w:val="2"/>
            <w:shd w:val="clear" w:color="auto" w:fill="auto"/>
            <w:vAlign w:val="center"/>
          </w:tcPr>
          <w:p w14:paraId="71BE550A" w14:textId="77777777" w:rsidR="007E2BB7" w:rsidRPr="00837F54" w:rsidRDefault="007E2BB7" w:rsidP="00837F54">
            <w:pPr>
              <w:numPr>
                <w:ilvl w:val="0"/>
                <w:numId w:val="46"/>
              </w:numPr>
              <w:suppressAutoHyphens w:val="0"/>
              <w:ind w:left="256" w:hanging="256"/>
              <w:jc w:val="both"/>
              <w:rPr>
                <w:rFonts w:eastAsia="Calibri"/>
                <w:color w:val="000000"/>
                <w:sz w:val="20"/>
                <w:szCs w:val="20"/>
              </w:rPr>
            </w:pPr>
            <w:r w:rsidRPr="00837F54">
              <w:rPr>
                <w:rFonts w:eastAsia="Calibri"/>
                <w:color w:val="000000"/>
                <w:sz w:val="20"/>
                <w:szCs w:val="20"/>
              </w:rPr>
              <w:t xml:space="preserve">modernizaciju i/ili unapređenje procesa rada i poslovanja </w:t>
            </w:r>
          </w:p>
          <w:p w14:paraId="2DD15C1E" w14:textId="5CC70CFE" w:rsidR="007E2BB7" w:rsidRDefault="007E2BB7" w:rsidP="00837F54">
            <w:pPr>
              <w:numPr>
                <w:ilvl w:val="0"/>
                <w:numId w:val="46"/>
              </w:numPr>
              <w:suppressAutoHyphens w:val="0"/>
              <w:ind w:left="260" w:hanging="274"/>
              <w:jc w:val="both"/>
              <w:rPr>
                <w:rFonts w:eastAsia="Calibri"/>
                <w:color w:val="000000"/>
                <w:sz w:val="20"/>
                <w:szCs w:val="20"/>
              </w:rPr>
            </w:pPr>
            <w:r w:rsidRPr="00837F54">
              <w:rPr>
                <w:rFonts w:eastAsia="Calibri"/>
                <w:color w:val="000000"/>
                <w:sz w:val="20"/>
                <w:szCs w:val="20"/>
              </w:rPr>
              <w:t>povećanje proizvodnog kapaciteta iskazanom kroz povećanje ukupnog standardnog ekonomskog rezultata</w:t>
            </w:r>
          </w:p>
          <w:p w14:paraId="0598C5A2" w14:textId="64EF542C" w:rsidR="003B35E0" w:rsidRPr="0008160D" w:rsidRDefault="003F31B3" w:rsidP="00837F54">
            <w:r>
              <w:rPr>
                <w:rFonts w:eastAsia="Calibri"/>
                <w:color w:val="000000"/>
                <w:sz w:val="20"/>
                <w:szCs w:val="20"/>
              </w:rPr>
              <w:t xml:space="preserve">c)  </w:t>
            </w:r>
            <w:r w:rsidR="007E2BB7" w:rsidRPr="00837F54">
              <w:rPr>
                <w:rFonts w:eastAsia="Calibri"/>
                <w:color w:val="000000"/>
                <w:sz w:val="20"/>
                <w:szCs w:val="20"/>
              </w:rPr>
              <w:t>i jedno i drugo</w:t>
            </w:r>
          </w:p>
        </w:tc>
      </w:tr>
      <w:tr w:rsidR="006B5337" w:rsidRPr="0008160D" w14:paraId="4306F392" w14:textId="77777777" w:rsidTr="00F76E81">
        <w:trPr>
          <w:trHeight w:val="440"/>
        </w:trPr>
        <w:tc>
          <w:tcPr>
            <w:tcW w:w="989" w:type="dxa"/>
            <w:shd w:val="clear" w:color="auto" w:fill="DEEAF6" w:themeFill="accent1" w:themeFillTint="33"/>
            <w:vAlign w:val="center"/>
          </w:tcPr>
          <w:p w14:paraId="3F4C0A12" w14:textId="23BE38C3" w:rsidR="003F31B3" w:rsidRPr="0008160D" w:rsidRDefault="006B5337" w:rsidP="00566B40">
            <w:pPr>
              <w:rPr>
                <w:rFonts w:eastAsia="Calibri"/>
                <w:b/>
                <w:sz w:val="20"/>
                <w:szCs w:val="20"/>
                <w:lang w:eastAsia="en-US"/>
              </w:rPr>
            </w:pPr>
            <w:r>
              <w:rPr>
                <w:rFonts w:eastAsia="Calibri"/>
                <w:b/>
                <w:sz w:val="20"/>
                <w:szCs w:val="20"/>
                <w:lang w:eastAsia="en-US"/>
              </w:rPr>
              <w:t>II.1.4</w:t>
            </w:r>
            <w:r w:rsidR="003F31B3" w:rsidRPr="0008160D">
              <w:rPr>
                <w:rFonts w:eastAsia="Calibri"/>
                <w:b/>
                <w:sz w:val="20"/>
                <w:szCs w:val="20"/>
                <w:lang w:eastAsia="en-US"/>
              </w:rPr>
              <w:t>.</w:t>
            </w:r>
          </w:p>
        </w:tc>
        <w:tc>
          <w:tcPr>
            <w:tcW w:w="3151" w:type="dxa"/>
            <w:shd w:val="clear" w:color="auto" w:fill="DEEAF6" w:themeFill="accent1" w:themeFillTint="33"/>
            <w:vAlign w:val="center"/>
          </w:tcPr>
          <w:p w14:paraId="632B2589" w14:textId="2767357B" w:rsidR="003F31B3" w:rsidRPr="0008160D" w:rsidRDefault="003F31B3" w:rsidP="00566B40">
            <w:pPr>
              <w:jc w:val="both"/>
              <w:rPr>
                <w:rFonts w:eastAsia="Calibri"/>
                <w:b/>
                <w:sz w:val="20"/>
                <w:szCs w:val="20"/>
                <w:lang w:eastAsia="en-US"/>
              </w:rPr>
            </w:pPr>
            <w:r w:rsidRPr="0008160D">
              <w:rPr>
                <w:rFonts w:eastAsia="Calibri"/>
                <w:b/>
                <w:sz w:val="20"/>
                <w:szCs w:val="20"/>
                <w:lang w:eastAsia="en-US"/>
              </w:rPr>
              <w:t>Broj novih radnih mjesta koja se planiraju ostvariti provedbom projekta</w:t>
            </w:r>
            <w:r w:rsidR="00B2482E">
              <w:rPr>
                <w:rFonts w:eastAsia="Calibri"/>
                <w:b/>
                <w:sz w:val="20"/>
                <w:szCs w:val="20"/>
                <w:lang w:eastAsia="en-US"/>
              </w:rPr>
              <w:t>:</w:t>
            </w:r>
          </w:p>
          <w:p w14:paraId="05C62B65" w14:textId="77777777" w:rsidR="003F31B3" w:rsidRDefault="00B2482E" w:rsidP="00566B40">
            <w:pPr>
              <w:jc w:val="both"/>
              <w:rPr>
                <w:rFonts w:eastAsia="Calibri"/>
                <w:b/>
                <w:i/>
                <w:sz w:val="20"/>
                <w:szCs w:val="20"/>
                <w:lang w:eastAsia="en-US"/>
              </w:rPr>
            </w:pPr>
            <w:r>
              <w:rPr>
                <w:rFonts w:eastAsia="Calibri"/>
                <w:b/>
                <w:i/>
                <w:sz w:val="20"/>
                <w:szCs w:val="20"/>
                <w:lang w:eastAsia="en-US"/>
              </w:rPr>
              <w:t>Pojašnjenje:</w:t>
            </w:r>
          </w:p>
          <w:p w14:paraId="094BE02D" w14:textId="15F0FF71" w:rsidR="00B2482E" w:rsidRPr="00B2482E" w:rsidRDefault="00B2482E" w:rsidP="00566B40">
            <w:pPr>
              <w:jc w:val="both"/>
              <w:rPr>
                <w:rFonts w:eastAsia="Calibri"/>
                <w:i/>
                <w:sz w:val="20"/>
                <w:szCs w:val="20"/>
                <w:lang w:eastAsia="en-US"/>
              </w:rPr>
            </w:pPr>
            <w:r>
              <w:rPr>
                <w:rFonts w:eastAsia="Calibri"/>
                <w:i/>
                <w:sz w:val="20"/>
                <w:szCs w:val="20"/>
                <w:lang w:eastAsia="en-US"/>
              </w:rPr>
              <w:t>Ako provedbom projekta ne planirate otvoriti niti jedno radno mjesto ne upisivati podatak</w:t>
            </w:r>
            <w:r w:rsidR="002B10B1">
              <w:rPr>
                <w:rFonts w:eastAsia="Calibri"/>
                <w:i/>
                <w:sz w:val="20"/>
                <w:szCs w:val="20"/>
                <w:lang w:eastAsia="en-US"/>
              </w:rPr>
              <w:t xml:space="preserve">. </w:t>
            </w:r>
          </w:p>
        </w:tc>
        <w:tc>
          <w:tcPr>
            <w:tcW w:w="5306" w:type="dxa"/>
            <w:gridSpan w:val="2"/>
            <w:shd w:val="clear" w:color="auto" w:fill="auto"/>
            <w:vAlign w:val="center"/>
          </w:tcPr>
          <w:p w14:paraId="3EE3C4F0" w14:textId="3A090265" w:rsidR="003F31B3" w:rsidRPr="0008160D" w:rsidRDefault="003F31B3" w:rsidP="00566B40">
            <w:pPr>
              <w:rPr>
                <w:rFonts w:eastAsia="Calibri"/>
                <w:sz w:val="20"/>
                <w:szCs w:val="20"/>
              </w:rPr>
            </w:pPr>
            <w:r w:rsidRPr="0008160D">
              <w:rPr>
                <w:noProof/>
                <w:sz w:val="20"/>
                <w:szCs w:val="20"/>
                <w:lang w:eastAsia="hr-HR"/>
              </w:rPr>
              <mc:AlternateContent>
                <mc:Choice Requires="wps">
                  <w:drawing>
                    <wp:anchor distT="0" distB="0" distL="114300" distR="114300" simplePos="0" relativeHeight="251654656" behindDoc="0" locked="0" layoutInCell="1" allowOverlap="1" wp14:anchorId="7CBAED58" wp14:editId="2E9EB25E">
                      <wp:simplePos x="0" y="0"/>
                      <wp:positionH relativeFrom="margin">
                        <wp:posOffset>419735</wp:posOffset>
                      </wp:positionH>
                      <wp:positionV relativeFrom="paragraph">
                        <wp:posOffset>13970</wp:posOffset>
                      </wp:positionV>
                      <wp:extent cx="403860" cy="339725"/>
                      <wp:effectExtent l="0" t="0" r="15240" b="22225"/>
                      <wp:wrapNone/>
                      <wp:docPr id="2" name="Text Box 2"/>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1C5BB6B9" w14:textId="77777777" w:rsidR="002216AA" w:rsidRPr="009C2BD7" w:rsidRDefault="002216AA" w:rsidP="003F31B3">
                                  <w:pPr>
                                    <w:jc w:val="center"/>
                                    <w:rPr>
                                      <w:sz w:val="32"/>
                                      <w:szCs w:val="32"/>
                                    </w:rPr>
                                  </w:pPr>
                                  <w:r>
                                    <w:rPr>
                                      <w:sz w:val="32"/>
                                      <w:szCs w:val="32"/>
                                    </w:rPr>
                                    <w:t xml:space="preserve">       </w:t>
                                  </w:r>
                                </w:p>
                                <w:p w14:paraId="057D9F11" w14:textId="77777777" w:rsidR="002216AA" w:rsidRDefault="002216AA" w:rsidP="003F31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BAED58" id="_x0000_t202" coordsize="21600,21600" o:spt="202" path="m,l,21600r21600,l21600,xe">
                      <v:stroke joinstyle="miter"/>
                      <v:path gradientshapeok="t" o:connecttype="rect"/>
                    </v:shapetype>
                    <v:shape id="Text Box 2" o:spid="_x0000_s1026" type="#_x0000_t202" style="position:absolute;margin-left:33.05pt;margin-top:1.1pt;width:31.8pt;height:26.75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" fillcolor="window" strokeweight=".5pt">
                      <v:textbox>
                        <w:txbxContent>
                          <w:p w14:paraId="1C5BB6B9" w14:textId="77777777" w:rsidR="002216AA" w:rsidRPr="009C2BD7" w:rsidRDefault="002216AA" w:rsidP="003F31B3">
                            <w:pPr>
                              <w:jc w:val="center"/>
                              <w:rPr>
                                <w:sz w:val="32"/>
                                <w:szCs w:val="32"/>
                              </w:rPr>
                            </w:pPr>
                            <w:r>
                              <w:rPr>
                                <w:sz w:val="32"/>
                                <w:szCs w:val="32"/>
                              </w:rPr>
                              <w:t xml:space="preserve">       </w:t>
                            </w:r>
                          </w:p>
                          <w:p w14:paraId="057D9F11" w14:textId="77777777" w:rsidR="002216AA" w:rsidRDefault="002216AA" w:rsidP="003F31B3"/>
                        </w:txbxContent>
                      </v:textbox>
                      <w10:wrap anchorx="margin"/>
                    </v:shape>
                  </w:pict>
                </mc:Fallback>
              </mc:AlternateContent>
            </w:r>
            <w:r>
              <w:rPr>
                <w:rFonts w:eastAsia="Calibri"/>
                <w:sz w:val="20"/>
                <w:szCs w:val="20"/>
              </w:rPr>
              <w:t xml:space="preserve">            </w:t>
            </w:r>
          </w:p>
        </w:tc>
      </w:tr>
      <w:tr w:rsidR="00837F54" w:rsidRPr="0008160D" w14:paraId="16FE3DD9" w14:textId="77777777" w:rsidTr="00F76E81">
        <w:trPr>
          <w:trHeight w:val="1088"/>
        </w:trPr>
        <w:tc>
          <w:tcPr>
            <w:tcW w:w="989" w:type="dxa"/>
            <w:shd w:val="clear" w:color="auto" w:fill="DEEAF6" w:themeFill="accent1" w:themeFillTint="33"/>
            <w:vAlign w:val="center"/>
          </w:tcPr>
          <w:p w14:paraId="3EFCB346" w14:textId="0BB09C3F" w:rsidR="003F31B3" w:rsidRPr="0008160D" w:rsidRDefault="006B5337" w:rsidP="00566B40">
            <w:pPr>
              <w:rPr>
                <w:rFonts w:eastAsia="Calibri"/>
                <w:sz w:val="20"/>
                <w:szCs w:val="20"/>
                <w:lang w:eastAsia="en-US"/>
              </w:rPr>
            </w:pPr>
            <w:r>
              <w:rPr>
                <w:rFonts w:eastAsia="Calibri"/>
                <w:b/>
                <w:sz w:val="20"/>
                <w:szCs w:val="20"/>
                <w:lang w:eastAsia="en-US"/>
              </w:rPr>
              <w:t>II.1</w:t>
            </w:r>
            <w:r w:rsidR="00B2482E">
              <w:rPr>
                <w:rFonts w:eastAsia="Calibri"/>
                <w:b/>
                <w:sz w:val="20"/>
                <w:szCs w:val="20"/>
                <w:lang w:eastAsia="en-US"/>
              </w:rPr>
              <w:t>.5</w:t>
            </w:r>
            <w:r w:rsidR="003F31B3" w:rsidRPr="0008160D">
              <w:rPr>
                <w:rFonts w:eastAsia="Calibri"/>
                <w:b/>
                <w:sz w:val="20"/>
                <w:szCs w:val="20"/>
                <w:lang w:eastAsia="en-US"/>
              </w:rPr>
              <w:t>.</w:t>
            </w:r>
          </w:p>
        </w:tc>
        <w:tc>
          <w:tcPr>
            <w:tcW w:w="3151" w:type="dxa"/>
            <w:shd w:val="clear" w:color="auto" w:fill="DEEAF6" w:themeFill="accent1" w:themeFillTint="33"/>
            <w:vAlign w:val="center"/>
          </w:tcPr>
          <w:p w14:paraId="7F766562" w14:textId="77777777" w:rsidR="003F31B3" w:rsidRPr="0008160D" w:rsidRDefault="003F31B3" w:rsidP="00566B40">
            <w:pPr>
              <w:jc w:val="both"/>
              <w:rPr>
                <w:rFonts w:eastAsia="Calibri"/>
                <w:b/>
                <w:sz w:val="20"/>
                <w:szCs w:val="20"/>
                <w:lang w:eastAsia="en-US"/>
              </w:rPr>
            </w:pPr>
            <w:r w:rsidRPr="0008160D">
              <w:rPr>
                <w:rFonts w:eastAsia="Calibri"/>
                <w:b/>
                <w:sz w:val="20"/>
                <w:szCs w:val="20"/>
                <w:lang w:eastAsia="en-US"/>
              </w:rPr>
              <w:t>Od toga:</w:t>
            </w:r>
          </w:p>
          <w:p w14:paraId="7C1C6273" w14:textId="77777777" w:rsidR="003F31B3" w:rsidRPr="0008160D" w:rsidRDefault="003F31B3" w:rsidP="00566B40">
            <w:pPr>
              <w:jc w:val="both"/>
              <w:rPr>
                <w:rFonts w:eastAsia="Calibri"/>
                <w:b/>
                <w:i/>
                <w:sz w:val="20"/>
                <w:szCs w:val="20"/>
                <w:lang w:eastAsia="en-US"/>
              </w:rPr>
            </w:pPr>
            <w:r w:rsidRPr="0008160D">
              <w:rPr>
                <w:rFonts w:eastAsia="Calibri"/>
                <w:i/>
                <w:sz w:val="20"/>
                <w:szCs w:val="20"/>
                <w:lang w:eastAsia="en-US"/>
              </w:rPr>
              <w:t>(upišite planirano novo zapošljavanje muških/ženskih)</w:t>
            </w:r>
            <w:r w:rsidRPr="0008160D">
              <w:rPr>
                <w:rFonts w:eastAsia="Calibri"/>
                <w:b/>
                <w:i/>
                <w:sz w:val="20"/>
                <w:szCs w:val="20"/>
                <w:lang w:eastAsia="en-US"/>
              </w:rPr>
              <w:t xml:space="preserve"> </w:t>
            </w:r>
          </w:p>
        </w:tc>
        <w:tc>
          <w:tcPr>
            <w:tcW w:w="2199" w:type="dxa"/>
            <w:shd w:val="clear" w:color="auto" w:fill="auto"/>
            <w:vAlign w:val="center"/>
          </w:tcPr>
          <w:p w14:paraId="67F9CDBC" w14:textId="77777777" w:rsidR="003F31B3" w:rsidRPr="0008160D" w:rsidRDefault="003F31B3" w:rsidP="00566B40">
            <w:pPr>
              <w:rPr>
                <w:rFonts w:eastAsia="Calibri"/>
                <w:sz w:val="20"/>
                <w:szCs w:val="20"/>
              </w:rPr>
            </w:pPr>
            <w:r w:rsidRPr="0008160D">
              <w:rPr>
                <w:noProof/>
                <w:sz w:val="20"/>
                <w:szCs w:val="20"/>
                <w:lang w:eastAsia="hr-HR"/>
              </w:rPr>
              <mc:AlternateContent>
                <mc:Choice Requires="wps">
                  <w:drawing>
                    <wp:anchor distT="0" distB="0" distL="114300" distR="114300" simplePos="0" relativeHeight="251657728" behindDoc="0" locked="0" layoutInCell="1" allowOverlap="1" wp14:anchorId="32977517" wp14:editId="7773C33A">
                      <wp:simplePos x="0" y="0"/>
                      <wp:positionH relativeFrom="margin">
                        <wp:posOffset>403860</wp:posOffset>
                      </wp:positionH>
                      <wp:positionV relativeFrom="paragraph">
                        <wp:posOffset>-58420</wp:posOffset>
                      </wp:positionV>
                      <wp:extent cx="403860" cy="339725"/>
                      <wp:effectExtent l="0" t="0" r="15240" b="22225"/>
                      <wp:wrapNone/>
                      <wp:docPr id="5" name="Text Box 5"/>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666FB0AD" w14:textId="77777777" w:rsidR="002216AA" w:rsidRPr="009C2BD7" w:rsidRDefault="002216AA" w:rsidP="003F31B3">
                                  <w:pPr>
                                    <w:rPr>
                                      <w:sz w:val="32"/>
                                      <w:szCs w:val="32"/>
                                    </w:rPr>
                                  </w:pPr>
                                  <w:r>
                                    <w:rPr>
                                      <w:sz w:val="32"/>
                                      <w:szCs w:val="32"/>
                                    </w:rPr>
                                    <w:t xml:space="preserve">        </w:t>
                                  </w:r>
                                </w:p>
                                <w:p w14:paraId="65D9D0C2" w14:textId="77777777" w:rsidR="002216AA" w:rsidRDefault="002216AA" w:rsidP="003F31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977517" id="Text Box 5" o:spid="_x0000_s1027" type="#_x0000_t202" style="position:absolute;margin-left:31.8pt;margin-top:-4.6pt;width:31.8pt;height:26.7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" fillcolor="window" strokeweight=".5pt">
                      <v:textbox>
                        <w:txbxContent>
                          <w:p w14:paraId="666FB0AD" w14:textId="77777777" w:rsidR="002216AA" w:rsidRPr="009C2BD7" w:rsidRDefault="002216AA" w:rsidP="003F31B3">
                            <w:pPr>
                              <w:rPr>
                                <w:sz w:val="32"/>
                                <w:szCs w:val="32"/>
                              </w:rPr>
                            </w:pPr>
                            <w:r>
                              <w:rPr>
                                <w:sz w:val="32"/>
                                <w:szCs w:val="32"/>
                              </w:rPr>
                              <w:t xml:space="preserve">        </w:t>
                            </w:r>
                          </w:p>
                          <w:p w14:paraId="65D9D0C2" w14:textId="77777777" w:rsidR="002216AA" w:rsidRDefault="002216AA" w:rsidP="003F31B3"/>
                        </w:txbxContent>
                      </v:textbox>
                      <w10:wrap anchorx="margin"/>
                    </v:shape>
                  </w:pict>
                </mc:Fallback>
              </mc:AlternateContent>
            </w:r>
            <w:r w:rsidRPr="0008160D">
              <w:rPr>
                <w:rFonts w:eastAsia="Calibri"/>
                <w:sz w:val="20"/>
                <w:szCs w:val="20"/>
              </w:rPr>
              <w:t xml:space="preserve">  M.                    </w:t>
            </w:r>
          </w:p>
        </w:tc>
        <w:tc>
          <w:tcPr>
            <w:tcW w:w="3107" w:type="dxa"/>
            <w:shd w:val="clear" w:color="auto" w:fill="auto"/>
            <w:vAlign w:val="center"/>
          </w:tcPr>
          <w:p w14:paraId="75569E27" w14:textId="77777777" w:rsidR="003F31B3" w:rsidRPr="0008160D" w:rsidRDefault="003F31B3" w:rsidP="00566B40">
            <w:pPr>
              <w:rPr>
                <w:rFonts w:eastAsia="Calibri"/>
                <w:sz w:val="20"/>
                <w:szCs w:val="20"/>
              </w:rPr>
            </w:pPr>
            <w:r w:rsidRPr="0008160D">
              <w:rPr>
                <w:noProof/>
                <w:sz w:val="20"/>
                <w:szCs w:val="20"/>
                <w:lang w:eastAsia="hr-HR"/>
              </w:rPr>
              <mc:AlternateContent>
                <mc:Choice Requires="wps">
                  <w:drawing>
                    <wp:anchor distT="0" distB="0" distL="114300" distR="114300" simplePos="0" relativeHeight="251660800" behindDoc="0" locked="0" layoutInCell="1" allowOverlap="1" wp14:anchorId="2F157A0A" wp14:editId="65F78FBF">
                      <wp:simplePos x="0" y="0"/>
                      <wp:positionH relativeFrom="margin">
                        <wp:posOffset>403860</wp:posOffset>
                      </wp:positionH>
                      <wp:positionV relativeFrom="paragraph">
                        <wp:posOffset>-62865</wp:posOffset>
                      </wp:positionV>
                      <wp:extent cx="403860" cy="339725"/>
                      <wp:effectExtent l="0" t="0" r="15240" b="22225"/>
                      <wp:wrapNone/>
                      <wp:docPr id="7" name="Text Box 7"/>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2EACDF03" w14:textId="77777777" w:rsidR="002216AA" w:rsidRPr="009C2BD7" w:rsidRDefault="002216AA" w:rsidP="003F31B3">
                                  <w:pPr>
                                    <w:jc w:val="center"/>
                                    <w:rPr>
                                      <w:sz w:val="32"/>
                                      <w:szCs w:val="32"/>
                                    </w:rPr>
                                  </w:pPr>
                                  <w:r>
                                    <w:rPr>
                                      <w:sz w:val="32"/>
                                      <w:szCs w:val="32"/>
                                    </w:rPr>
                                    <w:t xml:space="preserve">        </w:t>
                                  </w:r>
                                </w:p>
                                <w:p w14:paraId="38F453AD" w14:textId="77777777" w:rsidR="002216AA" w:rsidRDefault="002216AA" w:rsidP="003F31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57A0A" id="Text Box 7" o:spid="_x0000_s1028" type="#_x0000_t202" style="position:absolute;margin-left:31.8pt;margin-top:-4.95pt;width:31.8pt;height:26.7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" fillcolor="window" strokeweight=".5pt">
                      <v:textbox>
                        <w:txbxContent>
                          <w:p w14:paraId="2EACDF03" w14:textId="77777777" w:rsidR="002216AA" w:rsidRPr="009C2BD7" w:rsidRDefault="002216AA" w:rsidP="003F31B3">
                            <w:pPr>
                              <w:jc w:val="center"/>
                              <w:rPr>
                                <w:sz w:val="32"/>
                                <w:szCs w:val="32"/>
                              </w:rPr>
                            </w:pPr>
                            <w:r>
                              <w:rPr>
                                <w:sz w:val="32"/>
                                <w:szCs w:val="32"/>
                              </w:rPr>
                              <w:t xml:space="preserve">        </w:t>
                            </w:r>
                          </w:p>
                          <w:p w14:paraId="38F453AD" w14:textId="77777777" w:rsidR="002216AA" w:rsidRDefault="002216AA" w:rsidP="003F31B3"/>
                        </w:txbxContent>
                      </v:textbox>
                      <w10:wrap anchorx="margin"/>
                    </v:shape>
                  </w:pict>
                </mc:Fallback>
              </mc:AlternateContent>
            </w:r>
            <w:r w:rsidRPr="0008160D">
              <w:rPr>
                <w:rFonts w:eastAsia="Calibri"/>
                <w:sz w:val="20"/>
                <w:szCs w:val="20"/>
              </w:rPr>
              <w:t xml:space="preserve">  Ž. </w:t>
            </w:r>
          </w:p>
        </w:tc>
      </w:tr>
      <w:tr w:rsidR="001918AE" w:rsidRPr="0008160D" w14:paraId="680A5F30" w14:textId="77777777" w:rsidTr="00F76E81">
        <w:trPr>
          <w:trHeight w:val="1088"/>
        </w:trPr>
        <w:tc>
          <w:tcPr>
            <w:tcW w:w="989" w:type="dxa"/>
            <w:shd w:val="clear" w:color="auto" w:fill="DEEAF6" w:themeFill="accent1" w:themeFillTint="33"/>
            <w:vAlign w:val="center"/>
          </w:tcPr>
          <w:p w14:paraId="68F61E7E" w14:textId="40DBD109" w:rsidR="001918AE" w:rsidRDefault="001918AE" w:rsidP="00566B40">
            <w:pPr>
              <w:rPr>
                <w:rFonts w:eastAsia="Calibri"/>
                <w:b/>
                <w:sz w:val="20"/>
                <w:szCs w:val="20"/>
                <w:lang w:eastAsia="en-US"/>
              </w:rPr>
            </w:pPr>
            <w:r>
              <w:rPr>
                <w:rFonts w:eastAsia="Calibri"/>
                <w:b/>
                <w:sz w:val="20"/>
                <w:szCs w:val="20"/>
                <w:lang w:eastAsia="en-US"/>
              </w:rPr>
              <w:t>II.1.6.</w:t>
            </w:r>
          </w:p>
        </w:tc>
        <w:tc>
          <w:tcPr>
            <w:tcW w:w="3151" w:type="dxa"/>
            <w:shd w:val="clear" w:color="auto" w:fill="DEEAF6" w:themeFill="accent1" w:themeFillTint="33"/>
            <w:vAlign w:val="center"/>
          </w:tcPr>
          <w:p w14:paraId="44FCBA90" w14:textId="71578A83" w:rsidR="001918AE" w:rsidRPr="0008160D" w:rsidRDefault="00173290" w:rsidP="00566B40">
            <w:pPr>
              <w:jc w:val="both"/>
              <w:rPr>
                <w:rFonts w:eastAsia="Calibri"/>
                <w:b/>
                <w:sz w:val="20"/>
                <w:szCs w:val="20"/>
                <w:lang w:eastAsia="en-US"/>
              </w:rPr>
            </w:pPr>
            <w:r>
              <w:rPr>
                <w:rFonts w:eastAsia="Calibri"/>
                <w:b/>
                <w:sz w:val="20"/>
                <w:szCs w:val="20"/>
                <w:lang w:eastAsia="en-US"/>
              </w:rPr>
              <w:t>Na koji način projekt doprinosi ostvarenju ciljeva navedenih u lokalnoj razvojnoj strategiji (LRS)</w:t>
            </w:r>
            <w:r w:rsidR="00EC5630">
              <w:rPr>
                <w:rFonts w:eastAsia="Calibri"/>
                <w:b/>
                <w:sz w:val="20"/>
                <w:szCs w:val="20"/>
                <w:lang w:eastAsia="en-US"/>
              </w:rPr>
              <w:t xml:space="preserve"> LAG-a Vallis Colapis</w:t>
            </w:r>
            <w:r>
              <w:rPr>
                <w:rFonts w:eastAsia="Calibri"/>
                <w:b/>
                <w:sz w:val="20"/>
                <w:szCs w:val="20"/>
                <w:lang w:eastAsia="en-US"/>
              </w:rPr>
              <w:t xml:space="preserve">: </w:t>
            </w:r>
          </w:p>
        </w:tc>
        <w:tc>
          <w:tcPr>
            <w:tcW w:w="5306" w:type="dxa"/>
            <w:gridSpan w:val="2"/>
            <w:shd w:val="clear" w:color="auto" w:fill="auto"/>
            <w:vAlign w:val="center"/>
          </w:tcPr>
          <w:p w14:paraId="1A3B17BD" w14:textId="77777777" w:rsidR="001918AE" w:rsidRPr="0008160D" w:rsidRDefault="001918AE" w:rsidP="00566B40">
            <w:pPr>
              <w:rPr>
                <w:noProof/>
                <w:sz w:val="20"/>
                <w:szCs w:val="20"/>
                <w:lang w:eastAsia="hr-HR"/>
              </w:rPr>
            </w:pPr>
          </w:p>
        </w:tc>
      </w:tr>
      <w:tr w:rsidR="006B5337" w:rsidRPr="0008160D" w14:paraId="738E3491" w14:textId="77777777" w:rsidTr="00F76E81">
        <w:trPr>
          <w:trHeight w:val="395"/>
        </w:trPr>
        <w:tc>
          <w:tcPr>
            <w:tcW w:w="9446" w:type="dxa"/>
            <w:gridSpan w:val="4"/>
            <w:shd w:val="clear" w:color="auto" w:fill="FFF2CC" w:themeFill="accent4" w:themeFillTint="33"/>
            <w:vAlign w:val="center"/>
          </w:tcPr>
          <w:p w14:paraId="796A06A7" w14:textId="2BADAC2C" w:rsidR="006B5337" w:rsidRPr="0008160D" w:rsidRDefault="006B5337" w:rsidP="00566B40">
            <w:pPr>
              <w:rPr>
                <w:b/>
                <w:sz w:val="20"/>
                <w:szCs w:val="20"/>
              </w:rPr>
            </w:pPr>
            <w:r>
              <w:rPr>
                <w:b/>
                <w:sz w:val="20"/>
                <w:szCs w:val="20"/>
              </w:rPr>
              <w:t>II.2</w:t>
            </w:r>
            <w:r w:rsidRPr="0008160D">
              <w:rPr>
                <w:b/>
                <w:sz w:val="20"/>
                <w:szCs w:val="20"/>
              </w:rPr>
              <w:t>. POLJOPRIVREDNI PROIZVODI (Prilog I. Ugovora)</w:t>
            </w:r>
          </w:p>
        </w:tc>
      </w:tr>
      <w:tr w:rsidR="006B5337" w:rsidRPr="0008160D" w14:paraId="3DBCC766" w14:textId="77777777" w:rsidTr="00F76E81">
        <w:trPr>
          <w:trHeight w:val="552"/>
        </w:trPr>
        <w:tc>
          <w:tcPr>
            <w:tcW w:w="989" w:type="dxa"/>
            <w:shd w:val="clear" w:color="auto" w:fill="DEEAF6" w:themeFill="accent1" w:themeFillTint="33"/>
            <w:vAlign w:val="center"/>
          </w:tcPr>
          <w:p w14:paraId="3183A147" w14:textId="48B38F0D" w:rsidR="006B5337" w:rsidRPr="0008160D" w:rsidRDefault="00B2482E" w:rsidP="00566B40">
            <w:pPr>
              <w:rPr>
                <w:rFonts w:eastAsia="Calibri"/>
                <w:b/>
                <w:sz w:val="20"/>
                <w:szCs w:val="20"/>
                <w:lang w:eastAsia="en-US"/>
              </w:rPr>
            </w:pPr>
            <w:r>
              <w:rPr>
                <w:rFonts w:eastAsia="Calibri"/>
                <w:b/>
                <w:sz w:val="20"/>
                <w:szCs w:val="20"/>
                <w:lang w:eastAsia="en-US"/>
              </w:rPr>
              <w:t>II.2</w:t>
            </w:r>
            <w:r w:rsidR="006B5337" w:rsidRPr="0008160D">
              <w:rPr>
                <w:rFonts w:eastAsia="Calibri"/>
                <w:b/>
                <w:sz w:val="20"/>
                <w:szCs w:val="20"/>
                <w:lang w:eastAsia="en-US"/>
              </w:rPr>
              <w:t>.1.</w:t>
            </w:r>
          </w:p>
        </w:tc>
        <w:tc>
          <w:tcPr>
            <w:tcW w:w="3151" w:type="dxa"/>
            <w:shd w:val="clear" w:color="auto" w:fill="DEEAF6" w:themeFill="accent1" w:themeFillTint="33"/>
            <w:vAlign w:val="center"/>
          </w:tcPr>
          <w:p w14:paraId="21CEEB59" w14:textId="05285C3B" w:rsidR="006B5337" w:rsidRPr="0008160D" w:rsidRDefault="00B2482E" w:rsidP="00566B40">
            <w:pPr>
              <w:jc w:val="both"/>
              <w:rPr>
                <w:rFonts w:eastAsia="Calibri"/>
                <w:b/>
                <w:sz w:val="20"/>
                <w:szCs w:val="20"/>
                <w:lang w:eastAsia="en-US"/>
              </w:rPr>
            </w:pPr>
            <w:r>
              <w:rPr>
                <w:rFonts w:eastAsia="Calibri"/>
                <w:b/>
                <w:sz w:val="20"/>
                <w:szCs w:val="20"/>
                <w:lang w:eastAsia="en-US"/>
              </w:rPr>
              <w:t>Projekt (prijavljene aktivnosti) odnose</w:t>
            </w:r>
            <w:r w:rsidR="006B5337" w:rsidRPr="0008160D">
              <w:rPr>
                <w:rFonts w:eastAsia="Calibri"/>
                <w:b/>
                <w:sz w:val="20"/>
                <w:szCs w:val="20"/>
                <w:lang w:eastAsia="en-US"/>
              </w:rPr>
              <w:t xml:space="preserve"> se na proizvodnju proizvoda primarne poljoprivredne proizvodnje, a koji su navedeni u Prilogu I. Ugovora o funkcioniranju EU, osim proizvoda ribarstva i akvakulture</w:t>
            </w:r>
          </w:p>
        </w:tc>
        <w:tc>
          <w:tcPr>
            <w:tcW w:w="5306" w:type="dxa"/>
            <w:gridSpan w:val="2"/>
            <w:shd w:val="clear" w:color="auto" w:fill="auto"/>
            <w:vAlign w:val="center"/>
          </w:tcPr>
          <w:p w14:paraId="1A2784E9" w14:textId="77777777" w:rsidR="006B5337" w:rsidRPr="0008160D" w:rsidRDefault="006B5337" w:rsidP="00566B40">
            <w:pPr>
              <w:rPr>
                <w:rFonts w:eastAsia="Calibri"/>
                <w:sz w:val="20"/>
                <w:szCs w:val="20"/>
                <w:lang w:eastAsia="en-US"/>
              </w:rPr>
            </w:pPr>
            <w:r w:rsidRPr="0008160D">
              <w:rPr>
                <w:rFonts w:eastAsia="Calibri"/>
                <w:sz w:val="20"/>
                <w:szCs w:val="20"/>
                <w:lang w:eastAsia="en-US"/>
              </w:rPr>
              <w:t xml:space="preserve">a) DA </w:t>
            </w:r>
          </w:p>
          <w:p w14:paraId="79228E5F" w14:textId="77777777" w:rsidR="006B5337" w:rsidRPr="0008160D" w:rsidRDefault="006B5337" w:rsidP="00566B40">
            <w:pPr>
              <w:rPr>
                <w:rFonts w:eastAsia="Calibri"/>
                <w:sz w:val="20"/>
                <w:szCs w:val="20"/>
              </w:rPr>
            </w:pPr>
            <w:r w:rsidRPr="0008160D">
              <w:rPr>
                <w:rFonts w:eastAsia="Calibri"/>
                <w:sz w:val="20"/>
                <w:szCs w:val="20"/>
                <w:lang w:eastAsia="en-US"/>
              </w:rPr>
              <w:t>b) NE</w:t>
            </w:r>
          </w:p>
        </w:tc>
      </w:tr>
      <w:tr w:rsidR="006B5337" w:rsidRPr="0008160D" w14:paraId="1701403C" w14:textId="77777777" w:rsidTr="00F76E81">
        <w:trPr>
          <w:trHeight w:val="800"/>
        </w:trPr>
        <w:tc>
          <w:tcPr>
            <w:tcW w:w="989" w:type="dxa"/>
            <w:shd w:val="clear" w:color="auto" w:fill="DEEAF6" w:themeFill="accent1" w:themeFillTint="33"/>
            <w:vAlign w:val="center"/>
          </w:tcPr>
          <w:p w14:paraId="0E3A7BAF" w14:textId="7F2CB788" w:rsidR="006B5337" w:rsidRPr="0008160D" w:rsidRDefault="00B2482E" w:rsidP="00566B40">
            <w:pPr>
              <w:rPr>
                <w:rFonts w:eastAsia="Calibri"/>
                <w:b/>
                <w:sz w:val="20"/>
                <w:szCs w:val="20"/>
                <w:lang w:eastAsia="en-US"/>
              </w:rPr>
            </w:pPr>
            <w:r>
              <w:rPr>
                <w:rFonts w:eastAsia="Calibri"/>
                <w:b/>
                <w:sz w:val="20"/>
                <w:szCs w:val="20"/>
                <w:lang w:eastAsia="en-US"/>
              </w:rPr>
              <w:lastRenderedPageBreak/>
              <w:t>II.2</w:t>
            </w:r>
            <w:r w:rsidR="006B5337" w:rsidRPr="0008160D">
              <w:rPr>
                <w:rFonts w:eastAsia="Calibri"/>
                <w:b/>
                <w:sz w:val="20"/>
                <w:szCs w:val="20"/>
                <w:lang w:eastAsia="en-US"/>
              </w:rPr>
              <w:t>.2.</w:t>
            </w:r>
          </w:p>
        </w:tc>
        <w:tc>
          <w:tcPr>
            <w:tcW w:w="3151" w:type="dxa"/>
            <w:shd w:val="clear" w:color="auto" w:fill="DEEAF6" w:themeFill="accent1" w:themeFillTint="33"/>
            <w:vAlign w:val="center"/>
          </w:tcPr>
          <w:p w14:paraId="74A7A410" w14:textId="0D0497A5" w:rsidR="006B5337" w:rsidRPr="0008160D" w:rsidRDefault="006B5337" w:rsidP="00566B40">
            <w:pPr>
              <w:jc w:val="both"/>
              <w:rPr>
                <w:rFonts w:eastAsia="Calibri"/>
                <w:b/>
                <w:sz w:val="20"/>
                <w:szCs w:val="20"/>
                <w:lang w:eastAsia="en-US"/>
              </w:rPr>
            </w:pPr>
            <w:r w:rsidRPr="0008160D">
              <w:rPr>
                <w:rFonts w:eastAsia="Calibri"/>
                <w:b/>
                <w:sz w:val="20"/>
                <w:szCs w:val="20"/>
                <w:lang w:eastAsia="en-US"/>
              </w:rPr>
              <w:t>Primarni poljoprivredni pro</w:t>
            </w:r>
            <w:r w:rsidR="00B2482E">
              <w:rPr>
                <w:rFonts w:eastAsia="Calibri"/>
                <w:b/>
                <w:sz w:val="20"/>
                <w:szCs w:val="20"/>
                <w:lang w:eastAsia="en-US"/>
              </w:rPr>
              <w:t>izvodi koji su predmet projektnih aktivnosti</w:t>
            </w:r>
            <w:r w:rsidRPr="0008160D">
              <w:rPr>
                <w:rFonts w:eastAsia="Calibri"/>
                <w:b/>
                <w:sz w:val="20"/>
                <w:szCs w:val="20"/>
                <w:lang w:eastAsia="en-US"/>
              </w:rPr>
              <w:t xml:space="preserve"> te broj i naziv poglavlja iz Priloga I Ugovora o funkcioniranju Europske unije kojem pripadaju</w:t>
            </w:r>
            <w:r w:rsidR="00B2482E">
              <w:rPr>
                <w:rFonts w:eastAsia="Calibri"/>
                <w:b/>
                <w:sz w:val="20"/>
                <w:szCs w:val="20"/>
                <w:lang w:eastAsia="en-US"/>
              </w:rPr>
              <w:t>:</w:t>
            </w:r>
          </w:p>
          <w:p w14:paraId="5E4E028E" w14:textId="77777777" w:rsidR="006B5337" w:rsidRPr="0008160D" w:rsidRDefault="006B5337" w:rsidP="00566B40">
            <w:pPr>
              <w:jc w:val="both"/>
              <w:rPr>
                <w:rFonts w:eastAsia="Calibri"/>
                <w:b/>
                <w:i/>
                <w:sz w:val="20"/>
                <w:szCs w:val="20"/>
                <w:lang w:eastAsia="en-US"/>
              </w:rPr>
            </w:pPr>
            <w:r w:rsidRPr="0008160D">
              <w:rPr>
                <w:rFonts w:eastAsia="Calibri"/>
                <w:b/>
                <w:i/>
                <w:sz w:val="20"/>
                <w:szCs w:val="20"/>
                <w:lang w:eastAsia="en-US"/>
              </w:rPr>
              <w:t xml:space="preserve">Pojašnjenje: </w:t>
            </w:r>
          </w:p>
          <w:p w14:paraId="71C4EE74" w14:textId="6DB7321E" w:rsidR="006B5337" w:rsidRPr="0008160D" w:rsidRDefault="006B5337" w:rsidP="00566B40">
            <w:pPr>
              <w:jc w:val="both"/>
              <w:rPr>
                <w:rFonts w:eastAsia="Calibri"/>
                <w:i/>
                <w:sz w:val="20"/>
                <w:szCs w:val="20"/>
                <w:lang w:eastAsia="en-US"/>
              </w:rPr>
            </w:pPr>
            <w:r w:rsidRPr="0008160D">
              <w:rPr>
                <w:rFonts w:eastAsia="Calibri"/>
                <w:i/>
                <w:sz w:val="20"/>
                <w:szCs w:val="20"/>
                <w:lang w:eastAsia="en-US"/>
              </w:rPr>
              <w:t>(Navedite primarne poljoprivredne pr</w:t>
            </w:r>
            <w:r w:rsidR="00B2482E">
              <w:rPr>
                <w:rFonts w:eastAsia="Calibri"/>
                <w:i/>
                <w:sz w:val="20"/>
                <w:szCs w:val="20"/>
                <w:lang w:eastAsia="en-US"/>
              </w:rPr>
              <w:t>oizvode koji su predmet projektnih aktivnosti</w:t>
            </w:r>
            <w:r w:rsidRPr="0008160D">
              <w:rPr>
                <w:rFonts w:eastAsia="Calibri"/>
                <w:i/>
                <w:sz w:val="20"/>
                <w:szCs w:val="20"/>
                <w:lang w:eastAsia="en-US"/>
              </w:rPr>
              <w:t xml:space="preserve">.  Za svaki </w:t>
            </w:r>
            <w:r>
              <w:rPr>
                <w:rFonts w:eastAsia="Calibri"/>
                <w:i/>
                <w:sz w:val="20"/>
                <w:szCs w:val="20"/>
                <w:lang w:eastAsia="en-US"/>
              </w:rPr>
              <w:t xml:space="preserve">proizvod </w:t>
            </w:r>
            <w:r w:rsidRPr="0008160D">
              <w:rPr>
                <w:rFonts w:eastAsia="Calibri"/>
                <w:i/>
                <w:sz w:val="20"/>
                <w:szCs w:val="20"/>
                <w:lang w:eastAsia="en-US"/>
              </w:rPr>
              <w:t xml:space="preserve">navedite broj i naziv poglavlja iz Priloga I. Ugovora o funkcioniranju Europske unije u kojem se nalaze primarni poljoprivredni proizvodi na koje se odnosi prijavljeno ulaganje. </w:t>
            </w:r>
          </w:p>
          <w:p w14:paraId="2AFCD56C" w14:textId="77777777" w:rsidR="006B5337" w:rsidRPr="0008160D" w:rsidRDefault="006B5337" w:rsidP="00566B40">
            <w:pPr>
              <w:jc w:val="both"/>
              <w:rPr>
                <w:rFonts w:eastAsia="Calibri"/>
                <w:b/>
                <w:sz w:val="20"/>
                <w:szCs w:val="20"/>
                <w:lang w:eastAsia="en-US"/>
              </w:rPr>
            </w:pPr>
            <w:r w:rsidRPr="0008160D">
              <w:rPr>
                <w:rFonts w:eastAsia="Calibri"/>
                <w:i/>
                <w:sz w:val="20"/>
                <w:szCs w:val="20"/>
                <w:lang w:eastAsia="en-US"/>
              </w:rPr>
              <w:t>U slučaju da se ulaganje odnosi na više primarnih poljoprivrednih proizvoda navedite sve proizvode uključujući i naziv poglavlja, te ih odvojite točka-zarezom)</w:t>
            </w:r>
          </w:p>
        </w:tc>
        <w:tc>
          <w:tcPr>
            <w:tcW w:w="5306" w:type="dxa"/>
            <w:gridSpan w:val="2"/>
            <w:shd w:val="clear" w:color="auto" w:fill="auto"/>
            <w:vAlign w:val="center"/>
          </w:tcPr>
          <w:p w14:paraId="40945EAF" w14:textId="77777777" w:rsidR="006B5337" w:rsidRPr="0008160D" w:rsidRDefault="006B5337" w:rsidP="00566B40">
            <w:pPr>
              <w:rPr>
                <w:rFonts w:eastAsia="Calibri"/>
                <w:sz w:val="20"/>
                <w:szCs w:val="20"/>
              </w:rPr>
            </w:pPr>
          </w:p>
        </w:tc>
      </w:tr>
      <w:tr w:rsidR="003B35E0" w:rsidRPr="0008160D" w14:paraId="5AB7994B" w14:textId="77777777" w:rsidTr="00F76E81">
        <w:trPr>
          <w:trHeight w:val="424"/>
        </w:trPr>
        <w:tc>
          <w:tcPr>
            <w:tcW w:w="9446" w:type="dxa"/>
            <w:gridSpan w:val="4"/>
            <w:shd w:val="clear" w:color="auto" w:fill="FFF2CC" w:themeFill="accent4" w:themeFillTint="33"/>
            <w:vAlign w:val="center"/>
          </w:tcPr>
          <w:p w14:paraId="42D75A7F" w14:textId="01461960" w:rsidR="003B35E0" w:rsidRPr="0008160D" w:rsidRDefault="003B35E0" w:rsidP="003B35E0">
            <w:pPr>
              <w:suppressAutoHyphens w:val="0"/>
              <w:spacing w:line="259" w:lineRule="auto"/>
              <w:rPr>
                <w:rFonts w:eastAsia="Calibri"/>
                <w:b/>
                <w:sz w:val="20"/>
                <w:szCs w:val="20"/>
                <w:lang w:eastAsia="en-US"/>
              </w:rPr>
            </w:pPr>
            <w:r w:rsidRPr="0008160D">
              <w:rPr>
                <w:rFonts w:eastAsia="Calibri"/>
                <w:b/>
                <w:sz w:val="20"/>
                <w:szCs w:val="20"/>
                <w:lang w:eastAsia="en-US"/>
              </w:rPr>
              <w:t>II. 3. PODATCI O LOKACIJI ULAGANJA</w:t>
            </w:r>
          </w:p>
        </w:tc>
      </w:tr>
    </w:tbl>
    <w:tbl>
      <w:tblPr>
        <w:tblStyle w:val="TableGrid1"/>
        <w:tblW w:w="9446" w:type="dxa"/>
        <w:tblInd w:w="18" w:type="dxa"/>
        <w:tblLayout w:type="fixed"/>
        <w:tblLook w:val="04A0" w:firstRow="1" w:lastRow="0" w:firstColumn="1" w:lastColumn="0" w:noHBand="0" w:noVBand="1"/>
      </w:tblPr>
      <w:tblGrid>
        <w:gridCol w:w="1012"/>
        <w:gridCol w:w="1575"/>
        <w:gridCol w:w="405"/>
        <w:gridCol w:w="831"/>
        <w:gridCol w:w="378"/>
        <w:gridCol w:w="990"/>
        <w:gridCol w:w="1443"/>
        <w:gridCol w:w="189"/>
        <w:gridCol w:w="493"/>
        <w:gridCol w:w="2130"/>
      </w:tblGrid>
      <w:tr w:rsidR="00BB44F4" w:rsidRPr="0008160D" w14:paraId="22A998E0" w14:textId="77777777" w:rsidTr="00B52661">
        <w:trPr>
          <w:trHeight w:val="552"/>
        </w:trPr>
        <w:tc>
          <w:tcPr>
            <w:tcW w:w="1012" w:type="dxa"/>
            <w:shd w:val="clear" w:color="auto" w:fill="DEEAF6" w:themeFill="accent1" w:themeFillTint="33"/>
            <w:vAlign w:val="center"/>
          </w:tcPr>
          <w:p w14:paraId="453AAD49"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3.1.</w:t>
            </w:r>
          </w:p>
        </w:tc>
        <w:tc>
          <w:tcPr>
            <w:tcW w:w="3189" w:type="dxa"/>
            <w:gridSpan w:val="4"/>
            <w:shd w:val="clear" w:color="auto" w:fill="DEEAF6" w:themeFill="accent1" w:themeFillTint="33"/>
            <w:vAlign w:val="center"/>
          </w:tcPr>
          <w:p w14:paraId="7716ABE6" w14:textId="64160923" w:rsidR="00BB44F4" w:rsidRPr="0008160D" w:rsidRDefault="00BB44F4" w:rsidP="00BB44F4">
            <w:pPr>
              <w:jc w:val="both"/>
              <w:rPr>
                <w:rFonts w:eastAsia="Calibri"/>
                <w:b/>
                <w:sz w:val="20"/>
                <w:szCs w:val="20"/>
                <w:lang w:eastAsia="en-US"/>
              </w:rPr>
            </w:pPr>
            <w:r w:rsidRPr="0008160D">
              <w:rPr>
                <w:rFonts w:eastAsia="Calibri"/>
                <w:b/>
                <w:sz w:val="20"/>
                <w:szCs w:val="20"/>
                <w:lang w:eastAsia="en-US"/>
              </w:rPr>
              <w:t xml:space="preserve">NUTS2 regija sukladno Nacionalnoj klasifikaciji prostornih jedinica za statistiku 2012. </w:t>
            </w:r>
          </w:p>
          <w:p w14:paraId="3BCD835A" w14:textId="77777777" w:rsidR="00BB44F4" w:rsidRPr="0008160D" w:rsidRDefault="00BB44F4" w:rsidP="00BB44F4">
            <w:pPr>
              <w:jc w:val="both"/>
              <w:rPr>
                <w:rFonts w:eastAsia="Calibri"/>
                <w:i/>
                <w:sz w:val="20"/>
                <w:szCs w:val="20"/>
                <w:lang w:eastAsia="en-US"/>
              </w:rPr>
            </w:pPr>
            <w:r w:rsidRPr="0008160D">
              <w:rPr>
                <w:rFonts w:eastAsia="Calibri"/>
                <w:i/>
                <w:sz w:val="20"/>
                <w:szCs w:val="20"/>
                <w:lang w:eastAsia="en-US"/>
              </w:rPr>
              <w:t>(</w:t>
            </w:r>
            <w:r w:rsidRPr="0008160D">
              <w:rPr>
                <w:rFonts w:eastAsia="Calibri"/>
                <w:b/>
                <w:i/>
                <w:sz w:val="20"/>
                <w:szCs w:val="20"/>
                <w:lang w:eastAsia="en-US"/>
              </w:rPr>
              <w:t>zadebljati-bold</w:t>
            </w:r>
            <w:r w:rsidRPr="0008160D">
              <w:rPr>
                <w:rFonts w:eastAsia="Calibri"/>
                <w:i/>
                <w:sz w:val="20"/>
                <w:szCs w:val="20"/>
                <w:lang w:eastAsia="en-US"/>
              </w:rPr>
              <w:t xml:space="preserve"> odgovor</w:t>
            </w:r>
            <w:r w:rsidRPr="0008160D">
              <w:rPr>
                <w:rFonts w:eastAsia="Calibri"/>
                <w:b/>
                <w:i/>
                <w:sz w:val="20"/>
                <w:szCs w:val="20"/>
                <w:lang w:eastAsia="en-US"/>
              </w:rPr>
              <w:t>)</w:t>
            </w:r>
          </w:p>
        </w:tc>
        <w:tc>
          <w:tcPr>
            <w:tcW w:w="5245" w:type="dxa"/>
            <w:gridSpan w:val="5"/>
            <w:shd w:val="clear" w:color="auto" w:fill="auto"/>
            <w:vAlign w:val="center"/>
          </w:tcPr>
          <w:p w14:paraId="5634E3A5" w14:textId="77777777" w:rsidR="00BB44F4" w:rsidRPr="0008160D" w:rsidRDefault="00BB44F4" w:rsidP="00BB44F4">
            <w:pPr>
              <w:rPr>
                <w:sz w:val="20"/>
                <w:szCs w:val="20"/>
              </w:rPr>
            </w:pPr>
            <w:r w:rsidRPr="0008160D">
              <w:rPr>
                <w:sz w:val="20"/>
                <w:szCs w:val="20"/>
              </w:rPr>
              <w:t>a) Kontinentalna Hrvatska</w:t>
            </w:r>
          </w:p>
          <w:p w14:paraId="460E0383" w14:textId="77777777" w:rsidR="00BB44F4" w:rsidRPr="0008160D" w:rsidRDefault="00BB44F4" w:rsidP="00BB44F4">
            <w:pPr>
              <w:rPr>
                <w:sz w:val="20"/>
                <w:szCs w:val="20"/>
              </w:rPr>
            </w:pPr>
            <w:r w:rsidRPr="0008160D">
              <w:rPr>
                <w:sz w:val="20"/>
                <w:szCs w:val="20"/>
              </w:rPr>
              <w:t>b) Jadranska Hrvatska</w:t>
            </w:r>
          </w:p>
        </w:tc>
      </w:tr>
      <w:tr w:rsidR="00BB44F4" w:rsidRPr="0008160D" w14:paraId="42FFC6DF" w14:textId="77777777" w:rsidTr="00B52661">
        <w:trPr>
          <w:trHeight w:val="552"/>
        </w:trPr>
        <w:tc>
          <w:tcPr>
            <w:tcW w:w="1012" w:type="dxa"/>
            <w:shd w:val="clear" w:color="auto" w:fill="DEEAF6" w:themeFill="accent1" w:themeFillTint="33"/>
            <w:vAlign w:val="center"/>
          </w:tcPr>
          <w:p w14:paraId="5F5A8C82"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II.3.2.</w:t>
            </w:r>
          </w:p>
        </w:tc>
        <w:tc>
          <w:tcPr>
            <w:tcW w:w="3189" w:type="dxa"/>
            <w:gridSpan w:val="4"/>
            <w:shd w:val="clear" w:color="auto" w:fill="DEEAF6" w:themeFill="accent1" w:themeFillTint="33"/>
            <w:vAlign w:val="center"/>
          </w:tcPr>
          <w:p w14:paraId="2FCD4DD7" w14:textId="4E97CA45" w:rsidR="00BB44F4" w:rsidRPr="0008160D" w:rsidRDefault="00BB44F4" w:rsidP="00BB44F4">
            <w:pPr>
              <w:jc w:val="both"/>
              <w:rPr>
                <w:rFonts w:eastAsia="Calibri"/>
                <w:b/>
                <w:sz w:val="20"/>
                <w:szCs w:val="20"/>
                <w:lang w:eastAsia="en-US"/>
              </w:rPr>
            </w:pPr>
            <w:r w:rsidRPr="0008160D">
              <w:rPr>
                <w:rFonts w:eastAsia="Calibri"/>
                <w:b/>
                <w:sz w:val="20"/>
                <w:szCs w:val="20"/>
                <w:lang w:eastAsia="en-US"/>
              </w:rPr>
              <w:t>Županija ulaganja (NUTS3 regija sukladno Nacionalnoj klasifikaciji prostornih jedinica za statistiku 2012.)</w:t>
            </w:r>
          </w:p>
          <w:p w14:paraId="722FF92F"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(Navesti županiju u kojoj se ulaganje provodi)</w:t>
            </w:r>
          </w:p>
        </w:tc>
        <w:tc>
          <w:tcPr>
            <w:tcW w:w="5245" w:type="dxa"/>
            <w:gridSpan w:val="5"/>
            <w:shd w:val="clear" w:color="auto" w:fill="auto"/>
          </w:tcPr>
          <w:p w14:paraId="3577763D" w14:textId="77777777" w:rsidR="00BB44F4" w:rsidRPr="0008160D" w:rsidRDefault="00BB44F4" w:rsidP="00BB44F4">
            <w:pPr>
              <w:rPr>
                <w:rFonts w:eastAsia="Calibri"/>
                <w:sz w:val="20"/>
                <w:szCs w:val="20"/>
              </w:rPr>
            </w:pPr>
          </w:p>
        </w:tc>
      </w:tr>
      <w:tr w:rsidR="00BB44F4" w:rsidRPr="0008160D" w14:paraId="1124F8DB" w14:textId="77777777" w:rsidTr="00B52661">
        <w:trPr>
          <w:trHeight w:val="552"/>
        </w:trPr>
        <w:tc>
          <w:tcPr>
            <w:tcW w:w="1012" w:type="dxa"/>
            <w:shd w:val="clear" w:color="auto" w:fill="DEEAF6" w:themeFill="accent1" w:themeFillTint="33"/>
            <w:vAlign w:val="center"/>
          </w:tcPr>
          <w:p w14:paraId="697D2224"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3.3.</w:t>
            </w:r>
          </w:p>
        </w:tc>
        <w:tc>
          <w:tcPr>
            <w:tcW w:w="3189" w:type="dxa"/>
            <w:gridSpan w:val="4"/>
            <w:shd w:val="clear" w:color="auto" w:fill="DEEAF6" w:themeFill="accent1" w:themeFillTint="33"/>
            <w:vAlign w:val="center"/>
          </w:tcPr>
          <w:p w14:paraId="0093A3B6" w14:textId="1223EDEF" w:rsidR="00BB44F4" w:rsidRPr="0008160D" w:rsidRDefault="00BB44F4" w:rsidP="00BB44F4">
            <w:pPr>
              <w:jc w:val="both"/>
              <w:rPr>
                <w:rFonts w:eastAsia="Calibri"/>
                <w:b/>
                <w:sz w:val="20"/>
                <w:szCs w:val="20"/>
                <w:lang w:eastAsia="en-US"/>
              </w:rPr>
            </w:pPr>
            <w:r w:rsidRPr="0008160D">
              <w:rPr>
                <w:rFonts w:eastAsia="Calibri"/>
                <w:b/>
                <w:sz w:val="20"/>
                <w:szCs w:val="20"/>
                <w:lang w:eastAsia="en-US"/>
              </w:rPr>
              <w:t>JLS ulaganja</w:t>
            </w:r>
          </w:p>
          <w:p w14:paraId="3AFC2E6C" w14:textId="3BFE8B6D"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(Navedite naziv grada/općine gdje se provodi ulaganje sukladno projektno-tehničkoj ili drugoj d</w:t>
            </w:r>
            <w:r w:rsidR="00742722">
              <w:rPr>
                <w:rFonts w:eastAsia="Calibri"/>
                <w:i/>
                <w:sz w:val="20"/>
                <w:szCs w:val="20"/>
                <w:lang w:eastAsia="en-US"/>
              </w:rPr>
              <w:t>okumentaciji iz Zahtjeva za potporu</w:t>
            </w:r>
            <w:r w:rsidRPr="0008160D">
              <w:rPr>
                <w:rFonts w:eastAsia="Calibri"/>
                <w:i/>
                <w:sz w:val="20"/>
                <w:szCs w:val="20"/>
                <w:lang w:eastAsia="en-US"/>
              </w:rPr>
              <w:t>)</w:t>
            </w:r>
          </w:p>
        </w:tc>
        <w:tc>
          <w:tcPr>
            <w:tcW w:w="5245" w:type="dxa"/>
            <w:gridSpan w:val="5"/>
            <w:shd w:val="clear" w:color="auto" w:fill="auto"/>
          </w:tcPr>
          <w:p w14:paraId="778DACA4" w14:textId="77777777" w:rsidR="00BB44F4" w:rsidRPr="0008160D" w:rsidRDefault="00BB44F4" w:rsidP="00BB44F4">
            <w:pPr>
              <w:rPr>
                <w:rFonts w:eastAsia="Calibri"/>
                <w:sz w:val="20"/>
                <w:szCs w:val="20"/>
              </w:rPr>
            </w:pPr>
          </w:p>
        </w:tc>
      </w:tr>
      <w:tr w:rsidR="00BB44F4" w:rsidRPr="0008160D" w14:paraId="72974F4E" w14:textId="77777777" w:rsidTr="00B52661">
        <w:trPr>
          <w:trHeight w:val="552"/>
        </w:trPr>
        <w:tc>
          <w:tcPr>
            <w:tcW w:w="1012" w:type="dxa"/>
            <w:shd w:val="clear" w:color="auto" w:fill="DEEAF6" w:themeFill="accent1" w:themeFillTint="33"/>
            <w:vAlign w:val="center"/>
          </w:tcPr>
          <w:p w14:paraId="526BA4FA"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3.4.</w:t>
            </w:r>
          </w:p>
        </w:tc>
        <w:tc>
          <w:tcPr>
            <w:tcW w:w="3189" w:type="dxa"/>
            <w:gridSpan w:val="4"/>
            <w:shd w:val="clear" w:color="auto" w:fill="DEEAF6" w:themeFill="accent1" w:themeFillTint="33"/>
            <w:vAlign w:val="center"/>
          </w:tcPr>
          <w:p w14:paraId="06A4E63D" w14:textId="1E946D2C" w:rsidR="00BB44F4" w:rsidRPr="0008160D" w:rsidRDefault="00BB44F4" w:rsidP="00BB44F4">
            <w:pPr>
              <w:jc w:val="both"/>
              <w:rPr>
                <w:rFonts w:eastAsia="Calibri"/>
                <w:sz w:val="20"/>
                <w:szCs w:val="20"/>
                <w:lang w:eastAsia="en-US"/>
              </w:rPr>
            </w:pPr>
            <w:r w:rsidRPr="0008160D">
              <w:rPr>
                <w:rFonts w:eastAsia="Calibri"/>
                <w:b/>
                <w:sz w:val="20"/>
                <w:szCs w:val="20"/>
                <w:lang w:eastAsia="en-US"/>
              </w:rPr>
              <w:t>Naselje/naselja ulaganja</w:t>
            </w:r>
            <w:r w:rsidRPr="0008160D">
              <w:rPr>
                <w:rFonts w:eastAsia="Calibri"/>
                <w:sz w:val="20"/>
                <w:szCs w:val="20"/>
                <w:lang w:eastAsia="en-US"/>
              </w:rPr>
              <w:t xml:space="preserve"> </w:t>
            </w:r>
          </w:p>
          <w:p w14:paraId="7F215659" w14:textId="231EB82A"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(Navedite naziv/e naselja u kojem/kojima se provodi ulaganje sukladno projektno-tehničkoj  ili drugoj doku</w:t>
            </w:r>
            <w:r w:rsidR="00742722">
              <w:rPr>
                <w:rFonts w:eastAsia="Calibri"/>
                <w:i/>
                <w:sz w:val="20"/>
                <w:szCs w:val="20"/>
                <w:lang w:eastAsia="en-US"/>
              </w:rPr>
              <w:t>mentaciji iz Zahtjeva za potporu</w:t>
            </w:r>
            <w:r w:rsidRPr="0008160D">
              <w:rPr>
                <w:rFonts w:eastAsia="Calibri"/>
                <w:i/>
                <w:sz w:val="20"/>
                <w:szCs w:val="20"/>
                <w:lang w:eastAsia="en-US"/>
              </w:rPr>
              <w:t>)</w:t>
            </w:r>
          </w:p>
        </w:tc>
        <w:tc>
          <w:tcPr>
            <w:tcW w:w="5245" w:type="dxa"/>
            <w:gridSpan w:val="5"/>
            <w:shd w:val="clear" w:color="auto" w:fill="auto"/>
          </w:tcPr>
          <w:p w14:paraId="3CFA8A45" w14:textId="77777777" w:rsidR="00BB44F4" w:rsidRPr="0008160D" w:rsidRDefault="00BB44F4" w:rsidP="00BB44F4">
            <w:pPr>
              <w:rPr>
                <w:rFonts w:eastAsia="Calibri"/>
                <w:sz w:val="20"/>
                <w:szCs w:val="20"/>
              </w:rPr>
            </w:pPr>
          </w:p>
        </w:tc>
      </w:tr>
      <w:tr w:rsidR="00BB44F4" w:rsidRPr="0008160D" w14:paraId="3F9EC82D" w14:textId="77777777" w:rsidTr="00F76E81">
        <w:trPr>
          <w:trHeight w:val="552"/>
        </w:trPr>
        <w:tc>
          <w:tcPr>
            <w:tcW w:w="1012" w:type="dxa"/>
            <w:shd w:val="clear" w:color="auto" w:fill="DEEAF6" w:themeFill="accent1" w:themeFillTint="33"/>
            <w:vAlign w:val="center"/>
          </w:tcPr>
          <w:p w14:paraId="31CA6629"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3.5.</w:t>
            </w:r>
          </w:p>
        </w:tc>
        <w:tc>
          <w:tcPr>
            <w:tcW w:w="8434" w:type="dxa"/>
            <w:gridSpan w:val="9"/>
            <w:shd w:val="clear" w:color="auto" w:fill="DEEAF6" w:themeFill="accent1" w:themeFillTint="33"/>
            <w:vAlign w:val="center"/>
          </w:tcPr>
          <w:p w14:paraId="3CBE126E" w14:textId="12C0C462" w:rsidR="00BB44F4" w:rsidRPr="0008160D" w:rsidRDefault="00BB44F4" w:rsidP="00BB44F4">
            <w:pPr>
              <w:jc w:val="both"/>
              <w:rPr>
                <w:rFonts w:eastAsia="Calibri"/>
                <w:sz w:val="20"/>
                <w:szCs w:val="20"/>
                <w:lang w:eastAsia="en-US"/>
              </w:rPr>
            </w:pPr>
            <w:r w:rsidRPr="0008160D">
              <w:rPr>
                <w:rFonts w:eastAsia="Calibri"/>
                <w:b/>
                <w:sz w:val="20"/>
                <w:szCs w:val="20"/>
                <w:lang w:eastAsia="en-US"/>
              </w:rPr>
              <w:t>Ulaganje se provodi na sljedećoj katastarskoj čestici/sljedećim katastarskim česticama</w:t>
            </w:r>
            <w:r w:rsidRPr="0008160D">
              <w:rPr>
                <w:rFonts w:eastAsia="Calibri"/>
                <w:sz w:val="20"/>
                <w:szCs w:val="20"/>
                <w:lang w:eastAsia="en-US"/>
              </w:rPr>
              <w:t xml:space="preserve"> </w:t>
            </w:r>
          </w:p>
          <w:p w14:paraId="62D5D023" w14:textId="1DB650E3"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(Navedite sve katastarske čestice na kojima se provodi ulaganje. Ako je potrebno dodajte redove.</w:t>
            </w:r>
            <w:r w:rsidR="002B10B1">
              <w:rPr>
                <w:rFonts w:eastAsia="Calibri"/>
                <w:i/>
                <w:sz w:val="20"/>
                <w:szCs w:val="20"/>
                <w:lang w:eastAsia="en-US"/>
              </w:rPr>
              <w:t xml:space="preserve"> Ako ulažete samo u poljoprivrednu mehanizaciju ili pokretnu opremu lokacija ulaganja je sjedište poljoprivrednog gospodarstva</w:t>
            </w:r>
            <w:r w:rsidRPr="0008160D">
              <w:rPr>
                <w:rFonts w:eastAsia="Calibri"/>
                <w:i/>
                <w:sz w:val="20"/>
                <w:szCs w:val="20"/>
                <w:lang w:eastAsia="en-US"/>
              </w:rPr>
              <w:t>)</w:t>
            </w:r>
            <w:r w:rsidR="002B10B1">
              <w:rPr>
                <w:rFonts w:eastAsia="Calibri"/>
                <w:i/>
                <w:sz w:val="20"/>
                <w:szCs w:val="20"/>
                <w:lang w:eastAsia="en-US"/>
              </w:rPr>
              <w:t xml:space="preserve">. </w:t>
            </w:r>
          </w:p>
        </w:tc>
      </w:tr>
      <w:tr w:rsidR="00BB44F4" w:rsidRPr="0008160D" w14:paraId="559802A2" w14:textId="77777777" w:rsidTr="00F76E81">
        <w:trPr>
          <w:trHeight w:val="1682"/>
        </w:trPr>
        <w:tc>
          <w:tcPr>
            <w:tcW w:w="1012" w:type="dxa"/>
            <w:shd w:val="clear" w:color="auto" w:fill="DEEAF6" w:themeFill="accent1" w:themeFillTint="33"/>
            <w:vAlign w:val="center"/>
          </w:tcPr>
          <w:p w14:paraId="49722AAF"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 xml:space="preserve">Red br. </w:t>
            </w:r>
          </w:p>
        </w:tc>
        <w:tc>
          <w:tcPr>
            <w:tcW w:w="1980" w:type="dxa"/>
            <w:gridSpan w:val="2"/>
            <w:shd w:val="clear" w:color="auto" w:fill="DEEAF6" w:themeFill="accent1" w:themeFillTint="33"/>
            <w:vAlign w:val="center"/>
          </w:tcPr>
          <w:p w14:paraId="3BDC483A" w14:textId="77777777" w:rsidR="00BB44F4" w:rsidRPr="0008160D" w:rsidRDefault="00BB44F4" w:rsidP="00BB44F4">
            <w:pPr>
              <w:jc w:val="both"/>
              <w:rPr>
                <w:rFonts w:eastAsia="Calibri"/>
                <w:b/>
                <w:sz w:val="20"/>
                <w:szCs w:val="20"/>
                <w:lang w:eastAsia="en-US"/>
              </w:rPr>
            </w:pPr>
            <w:r w:rsidRPr="0008160D">
              <w:rPr>
                <w:rFonts w:eastAsia="Calibri"/>
                <w:b/>
                <w:sz w:val="20"/>
                <w:szCs w:val="20"/>
                <w:lang w:eastAsia="en-US"/>
              </w:rPr>
              <w:t xml:space="preserve">Katastarska čestica prema evidenciji Katastra </w:t>
            </w:r>
          </w:p>
          <w:p w14:paraId="0CCBABF2"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(broj/oznaka katastarske čestice na kojoj se provodi ulaganje)</w:t>
            </w:r>
          </w:p>
        </w:tc>
        <w:tc>
          <w:tcPr>
            <w:tcW w:w="2199" w:type="dxa"/>
            <w:gridSpan w:val="3"/>
            <w:shd w:val="clear" w:color="auto" w:fill="DEEAF6" w:themeFill="accent1" w:themeFillTint="33"/>
            <w:vAlign w:val="center"/>
          </w:tcPr>
          <w:p w14:paraId="7C901257" w14:textId="77777777" w:rsidR="00BB44F4" w:rsidRPr="0008160D" w:rsidRDefault="00BB44F4" w:rsidP="00BB44F4">
            <w:pPr>
              <w:jc w:val="both"/>
              <w:rPr>
                <w:rFonts w:eastAsia="Calibri"/>
                <w:b/>
                <w:sz w:val="20"/>
                <w:szCs w:val="20"/>
                <w:lang w:eastAsia="en-US"/>
              </w:rPr>
            </w:pPr>
            <w:r w:rsidRPr="0008160D">
              <w:rPr>
                <w:rFonts w:eastAsia="Calibri"/>
                <w:b/>
                <w:sz w:val="20"/>
                <w:szCs w:val="20"/>
                <w:lang w:eastAsia="en-US"/>
              </w:rPr>
              <w:t>Katastarska općina prema evidenciji Katastra</w:t>
            </w:r>
          </w:p>
          <w:p w14:paraId="3E1C92FC"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(naziv katastarske općine u kojoj se provodi ulaganje</w:t>
            </w:r>
            <w:r w:rsidRPr="0008160D">
              <w:rPr>
                <w:rFonts w:eastAsia="Calibri"/>
                <w:b/>
                <w:i/>
                <w:sz w:val="20"/>
                <w:szCs w:val="20"/>
                <w:lang w:eastAsia="en-US"/>
              </w:rPr>
              <w:t>)</w:t>
            </w:r>
          </w:p>
        </w:tc>
        <w:tc>
          <w:tcPr>
            <w:tcW w:w="2125" w:type="dxa"/>
            <w:gridSpan w:val="3"/>
            <w:shd w:val="clear" w:color="auto" w:fill="DEEAF6" w:themeFill="accent1" w:themeFillTint="33"/>
            <w:vAlign w:val="center"/>
          </w:tcPr>
          <w:p w14:paraId="693F9F4B" w14:textId="77777777" w:rsidR="00BB44F4" w:rsidRPr="0008160D" w:rsidRDefault="00BB44F4" w:rsidP="00BB44F4">
            <w:pPr>
              <w:spacing w:line="276" w:lineRule="auto"/>
              <w:jc w:val="both"/>
              <w:rPr>
                <w:sz w:val="20"/>
                <w:szCs w:val="20"/>
              </w:rPr>
            </w:pPr>
            <w:r w:rsidRPr="0008160D">
              <w:rPr>
                <w:rFonts w:eastAsia="Calibri"/>
                <w:b/>
                <w:sz w:val="20"/>
                <w:szCs w:val="20"/>
                <w:lang w:eastAsia="en-US"/>
              </w:rPr>
              <w:t>Katastarska čestica prema evidenciji Zemljišnih knjiga</w:t>
            </w:r>
            <w:r w:rsidRPr="0008160D">
              <w:rPr>
                <w:i/>
                <w:sz w:val="20"/>
                <w:szCs w:val="20"/>
              </w:rPr>
              <w:t xml:space="preserve"> </w:t>
            </w:r>
            <w:r w:rsidRPr="0008160D">
              <w:rPr>
                <w:rFonts w:eastAsia="Calibri"/>
                <w:i/>
                <w:sz w:val="20"/>
                <w:szCs w:val="20"/>
                <w:lang w:eastAsia="en-US"/>
              </w:rPr>
              <w:t>(broj/oznaka katastarske čestice na kojoj se provodi ulaganje)</w:t>
            </w:r>
          </w:p>
        </w:tc>
        <w:tc>
          <w:tcPr>
            <w:tcW w:w="2130" w:type="dxa"/>
            <w:shd w:val="clear" w:color="auto" w:fill="DEEAF6" w:themeFill="accent1" w:themeFillTint="33"/>
            <w:vAlign w:val="center"/>
          </w:tcPr>
          <w:p w14:paraId="48CEE09B" w14:textId="77777777" w:rsidR="00BB44F4" w:rsidRPr="0008160D" w:rsidRDefault="00BB44F4" w:rsidP="00BB44F4">
            <w:pPr>
              <w:spacing w:line="276" w:lineRule="auto"/>
              <w:jc w:val="both"/>
              <w:rPr>
                <w:rFonts w:eastAsia="Calibri"/>
                <w:b/>
                <w:sz w:val="20"/>
                <w:szCs w:val="20"/>
                <w:lang w:eastAsia="en-US"/>
              </w:rPr>
            </w:pPr>
            <w:r w:rsidRPr="0008160D">
              <w:rPr>
                <w:rFonts w:eastAsia="Calibri"/>
                <w:b/>
                <w:sz w:val="20"/>
                <w:szCs w:val="20"/>
                <w:lang w:eastAsia="en-US"/>
              </w:rPr>
              <w:t>Katastarska općina prema evidenciji Zemljišnih knjiga</w:t>
            </w:r>
          </w:p>
          <w:p w14:paraId="438B646A" w14:textId="77777777" w:rsidR="00BB44F4" w:rsidRPr="0008160D" w:rsidRDefault="00BB44F4" w:rsidP="00BB44F4">
            <w:pPr>
              <w:spacing w:line="276" w:lineRule="auto"/>
              <w:jc w:val="both"/>
              <w:rPr>
                <w:rFonts w:eastAsia="Calibri"/>
                <w:b/>
                <w:i/>
                <w:sz w:val="20"/>
                <w:szCs w:val="20"/>
                <w:lang w:eastAsia="en-US"/>
              </w:rPr>
            </w:pPr>
            <w:r w:rsidRPr="0008160D">
              <w:rPr>
                <w:rFonts w:eastAsia="Calibri"/>
                <w:i/>
                <w:sz w:val="20"/>
                <w:szCs w:val="20"/>
                <w:lang w:eastAsia="en-US"/>
              </w:rPr>
              <w:t>(naziv katastarske općine u kojoj se provodi ulaganje)</w:t>
            </w:r>
          </w:p>
        </w:tc>
      </w:tr>
      <w:tr w:rsidR="00BB44F4" w:rsidRPr="0008160D" w14:paraId="035C94AD" w14:textId="77777777" w:rsidTr="00F76E81">
        <w:trPr>
          <w:trHeight w:val="503"/>
        </w:trPr>
        <w:tc>
          <w:tcPr>
            <w:tcW w:w="1012" w:type="dxa"/>
            <w:shd w:val="clear" w:color="auto" w:fill="auto"/>
            <w:vAlign w:val="center"/>
          </w:tcPr>
          <w:p w14:paraId="43A9EFAC" w14:textId="77777777" w:rsidR="00BB44F4" w:rsidRPr="0008160D" w:rsidRDefault="00BB44F4" w:rsidP="00BB44F4">
            <w:pPr>
              <w:rPr>
                <w:rFonts w:eastAsia="Calibri"/>
                <w:sz w:val="20"/>
                <w:szCs w:val="20"/>
              </w:rPr>
            </w:pPr>
          </w:p>
        </w:tc>
        <w:tc>
          <w:tcPr>
            <w:tcW w:w="1980" w:type="dxa"/>
            <w:gridSpan w:val="2"/>
            <w:shd w:val="clear" w:color="auto" w:fill="auto"/>
            <w:vAlign w:val="center"/>
          </w:tcPr>
          <w:p w14:paraId="695C65C2" w14:textId="77777777" w:rsidR="00BB44F4" w:rsidRPr="0008160D" w:rsidRDefault="00BB44F4" w:rsidP="00BB44F4">
            <w:pPr>
              <w:rPr>
                <w:rFonts w:eastAsia="Calibri"/>
                <w:sz w:val="20"/>
                <w:szCs w:val="20"/>
              </w:rPr>
            </w:pPr>
          </w:p>
        </w:tc>
        <w:tc>
          <w:tcPr>
            <w:tcW w:w="2199" w:type="dxa"/>
            <w:gridSpan w:val="3"/>
            <w:shd w:val="clear" w:color="auto" w:fill="auto"/>
            <w:vAlign w:val="center"/>
          </w:tcPr>
          <w:p w14:paraId="18B8C03C" w14:textId="77777777" w:rsidR="00BB44F4" w:rsidRPr="0008160D" w:rsidRDefault="00BB44F4" w:rsidP="00BB44F4">
            <w:pPr>
              <w:rPr>
                <w:rFonts w:eastAsia="Calibri"/>
                <w:sz w:val="20"/>
                <w:szCs w:val="20"/>
              </w:rPr>
            </w:pPr>
          </w:p>
        </w:tc>
        <w:tc>
          <w:tcPr>
            <w:tcW w:w="2125" w:type="dxa"/>
            <w:gridSpan w:val="3"/>
            <w:shd w:val="clear" w:color="auto" w:fill="auto"/>
            <w:vAlign w:val="center"/>
          </w:tcPr>
          <w:p w14:paraId="02B381D6" w14:textId="77777777" w:rsidR="00BB44F4" w:rsidRPr="0008160D" w:rsidRDefault="00BB44F4" w:rsidP="00BB44F4">
            <w:pPr>
              <w:spacing w:after="200" w:line="276" w:lineRule="auto"/>
              <w:rPr>
                <w:rFonts w:eastAsia="Calibri"/>
                <w:sz w:val="20"/>
                <w:szCs w:val="20"/>
              </w:rPr>
            </w:pPr>
          </w:p>
        </w:tc>
        <w:tc>
          <w:tcPr>
            <w:tcW w:w="2130" w:type="dxa"/>
            <w:shd w:val="clear" w:color="auto" w:fill="auto"/>
            <w:vAlign w:val="center"/>
          </w:tcPr>
          <w:p w14:paraId="3B889F85" w14:textId="77777777" w:rsidR="00BB44F4" w:rsidRPr="0008160D" w:rsidRDefault="00BB44F4" w:rsidP="00BB44F4">
            <w:pPr>
              <w:spacing w:after="200" w:line="276" w:lineRule="auto"/>
              <w:rPr>
                <w:rFonts w:eastAsia="Calibri"/>
                <w:sz w:val="20"/>
                <w:szCs w:val="20"/>
              </w:rPr>
            </w:pPr>
          </w:p>
        </w:tc>
      </w:tr>
      <w:tr w:rsidR="00BB44F4" w:rsidRPr="0008160D" w14:paraId="3EA2AF0C" w14:textId="77777777" w:rsidTr="00F76E81">
        <w:trPr>
          <w:trHeight w:val="503"/>
        </w:trPr>
        <w:tc>
          <w:tcPr>
            <w:tcW w:w="1012" w:type="dxa"/>
            <w:shd w:val="clear" w:color="auto" w:fill="auto"/>
            <w:vAlign w:val="center"/>
          </w:tcPr>
          <w:p w14:paraId="11C075C9" w14:textId="77777777" w:rsidR="00BB44F4" w:rsidRPr="0008160D" w:rsidRDefault="00BB44F4" w:rsidP="00BB44F4">
            <w:pPr>
              <w:rPr>
                <w:rFonts w:eastAsia="Calibri"/>
                <w:sz w:val="20"/>
                <w:szCs w:val="20"/>
              </w:rPr>
            </w:pPr>
          </w:p>
        </w:tc>
        <w:tc>
          <w:tcPr>
            <w:tcW w:w="1980" w:type="dxa"/>
            <w:gridSpan w:val="2"/>
            <w:shd w:val="clear" w:color="auto" w:fill="auto"/>
            <w:vAlign w:val="center"/>
          </w:tcPr>
          <w:p w14:paraId="1F7357B2" w14:textId="77777777" w:rsidR="00BB44F4" w:rsidRPr="0008160D" w:rsidRDefault="00BB44F4" w:rsidP="00BB44F4">
            <w:pPr>
              <w:rPr>
                <w:rFonts w:eastAsia="Calibri"/>
                <w:sz w:val="20"/>
                <w:szCs w:val="20"/>
              </w:rPr>
            </w:pPr>
          </w:p>
        </w:tc>
        <w:tc>
          <w:tcPr>
            <w:tcW w:w="2199" w:type="dxa"/>
            <w:gridSpan w:val="3"/>
            <w:shd w:val="clear" w:color="auto" w:fill="auto"/>
            <w:vAlign w:val="center"/>
          </w:tcPr>
          <w:p w14:paraId="26F7F991" w14:textId="77777777" w:rsidR="00BB44F4" w:rsidRPr="0008160D" w:rsidRDefault="00BB44F4" w:rsidP="00BB44F4">
            <w:pPr>
              <w:rPr>
                <w:rFonts w:eastAsia="Calibri"/>
                <w:sz w:val="20"/>
                <w:szCs w:val="20"/>
              </w:rPr>
            </w:pPr>
          </w:p>
        </w:tc>
        <w:tc>
          <w:tcPr>
            <w:tcW w:w="2125" w:type="dxa"/>
            <w:gridSpan w:val="3"/>
            <w:shd w:val="clear" w:color="auto" w:fill="auto"/>
            <w:vAlign w:val="center"/>
          </w:tcPr>
          <w:p w14:paraId="122E0878" w14:textId="77777777" w:rsidR="00BB44F4" w:rsidRPr="0008160D" w:rsidRDefault="00BB44F4" w:rsidP="00BB44F4">
            <w:pPr>
              <w:spacing w:after="200" w:line="276" w:lineRule="auto"/>
              <w:rPr>
                <w:rFonts w:eastAsia="Calibri"/>
                <w:sz w:val="20"/>
                <w:szCs w:val="20"/>
              </w:rPr>
            </w:pPr>
          </w:p>
        </w:tc>
        <w:tc>
          <w:tcPr>
            <w:tcW w:w="2130" w:type="dxa"/>
            <w:shd w:val="clear" w:color="auto" w:fill="auto"/>
            <w:vAlign w:val="center"/>
          </w:tcPr>
          <w:p w14:paraId="0B07A070" w14:textId="77777777" w:rsidR="00BB44F4" w:rsidRPr="0008160D" w:rsidRDefault="00BB44F4" w:rsidP="00BB44F4">
            <w:pPr>
              <w:spacing w:after="200" w:line="276" w:lineRule="auto"/>
              <w:rPr>
                <w:rFonts w:eastAsia="Calibri"/>
                <w:sz w:val="20"/>
                <w:szCs w:val="20"/>
              </w:rPr>
            </w:pPr>
          </w:p>
        </w:tc>
      </w:tr>
      <w:tr w:rsidR="00BB44F4" w:rsidRPr="0008160D" w14:paraId="578CF598" w14:textId="77777777" w:rsidTr="00F76E81">
        <w:trPr>
          <w:trHeight w:val="521"/>
        </w:trPr>
        <w:tc>
          <w:tcPr>
            <w:tcW w:w="1012" w:type="dxa"/>
            <w:shd w:val="clear" w:color="auto" w:fill="auto"/>
            <w:vAlign w:val="center"/>
          </w:tcPr>
          <w:p w14:paraId="02222858" w14:textId="77777777" w:rsidR="00BB44F4" w:rsidRPr="0008160D" w:rsidRDefault="00BB44F4" w:rsidP="00BB44F4">
            <w:pPr>
              <w:rPr>
                <w:rFonts w:eastAsia="Calibri"/>
                <w:sz w:val="20"/>
                <w:szCs w:val="20"/>
              </w:rPr>
            </w:pPr>
          </w:p>
        </w:tc>
        <w:tc>
          <w:tcPr>
            <w:tcW w:w="1980" w:type="dxa"/>
            <w:gridSpan w:val="2"/>
            <w:shd w:val="clear" w:color="auto" w:fill="auto"/>
            <w:vAlign w:val="center"/>
          </w:tcPr>
          <w:p w14:paraId="7372684B" w14:textId="77777777" w:rsidR="00BB44F4" w:rsidRPr="0008160D" w:rsidRDefault="00BB44F4" w:rsidP="00BB44F4">
            <w:pPr>
              <w:rPr>
                <w:rFonts w:eastAsia="Calibri"/>
                <w:sz w:val="20"/>
                <w:szCs w:val="20"/>
              </w:rPr>
            </w:pPr>
          </w:p>
        </w:tc>
        <w:tc>
          <w:tcPr>
            <w:tcW w:w="2199" w:type="dxa"/>
            <w:gridSpan w:val="3"/>
            <w:shd w:val="clear" w:color="auto" w:fill="auto"/>
            <w:vAlign w:val="center"/>
          </w:tcPr>
          <w:p w14:paraId="07180B86" w14:textId="77777777" w:rsidR="00BB44F4" w:rsidRPr="0008160D" w:rsidRDefault="00BB44F4" w:rsidP="00BB44F4">
            <w:pPr>
              <w:rPr>
                <w:rFonts w:eastAsia="Calibri"/>
                <w:sz w:val="20"/>
                <w:szCs w:val="20"/>
              </w:rPr>
            </w:pPr>
          </w:p>
        </w:tc>
        <w:tc>
          <w:tcPr>
            <w:tcW w:w="2125" w:type="dxa"/>
            <w:gridSpan w:val="3"/>
            <w:shd w:val="clear" w:color="auto" w:fill="auto"/>
            <w:vAlign w:val="center"/>
          </w:tcPr>
          <w:p w14:paraId="407ECB0D" w14:textId="77777777" w:rsidR="00BB44F4" w:rsidRPr="0008160D" w:rsidRDefault="00BB44F4" w:rsidP="00BB44F4">
            <w:pPr>
              <w:spacing w:after="200" w:line="276" w:lineRule="auto"/>
              <w:rPr>
                <w:rFonts w:eastAsia="Calibri"/>
                <w:sz w:val="20"/>
                <w:szCs w:val="20"/>
              </w:rPr>
            </w:pPr>
          </w:p>
        </w:tc>
        <w:tc>
          <w:tcPr>
            <w:tcW w:w="2130" w:type="dxa"/>
            <w:shd w:val="clear" w:color="auto" w:fill="auto"/>
            <w:vAlign w:val="center"/>
          </w:tcPr>
          <w:p w14:paraId="5B40947A" w14:textId="77777777" w:rsidR="00BB44F4" w:rsidRPr="0008160D" w:rsidRDefault="00BB44F4" w:rsidP="00BB44F4">
            <w:pPr>
              <w:spacing w:after="200" w:line="276" w:lineRule="auto"/>
              <w:rPr>
                <w:rFonts w:eastAsia="Calibri"/>
                <w:sz w:val="20"/>
                <w:szCs w:val="20"/>
              </w:rPr>
            </w:pPr>
          </w:p>
        </w:tc>
      </w:tr>
      <w:tr w:rsidR="00BB44F4" w:rsidRPr="0008160D" w14:paraId="7D967210" w14:textId="77777777" w:rsidTr="00F76E81">
        <w:trPr>
          <w:trHeight w:val="521"/>
        </w:trPr>
        <w:tc>
          <w:tcPr>
            <w:tcW w:w="1012" w:type="dxa"/>
            <w:shd w:val="clear" w:color="auto" w:fill="auto"/>
            <w:vAlign w:val="center"/>
          </w:tcPr>
          <w:p w14:paraId="55B6A9ED" w14:textId="77777777" w:rsidR="00BB44F4" w:rsidRPr="0008160D" w:rsidRDefault="00BB44F4" w:rsidP="00BB44F4">
            <w:pPr>
              <w:rPr>
                <w:rFonts w:eastAsia="Calibri"/>
                <w:sz w:val="20"/>
                <w:szCs w:val="20"/>
                <w:lang w:eastAsia="en-US"/>
              </w:rPr>
            </w:pPr>
          </w:p>
        </w:tc>
        <w:tc>
          <w:tcPr>
            <w:tcW w:w="1980" w:type="dxa"/>
            <w:gridSpan w:val="2"/>
            <w:shd w:val="clear" w:color="auto" w:fill="auto"/>
            <w:vAlign w:val="center"/>
          </w:tcPr>
          <w:p w14:paraId="5BA1BD8A" w14:textId="77777777" w:rsidR="00BB44F4" w:rsidRPr="0008160D" w:rsidRDefault="00BB44F4" w:rsidP="00BB44F4">
            <w:pPr>
              <w:rPr>
                <w:rFonts w:eastAsia="Calibri"/>
                <w:sz w:val="20"/>
                <w:szCs w:val="20"/>
              </w:rPr>
            </w:pPr>
          </w:p>
        </w:tc>
        <w:tc>
          <w:tcPr>
            <w:tcW w:w="2199" w:type="dxa"/>
            <w:gridSpan w:val="3"/>
            <w:shd w:val="clear" w:color="auto" w:fill="auto"/>
            <w:vAlign w:val="center"/>
          </w:tcPr>
          <w:p w14:paraId="66F14C2B" w14:textId="77777777" w:rsidR="00BB44F4" w:rsidRPr="0008160D" w:rsidRDefault="00BB44F4" w:rsidP="00BB44F4">
            <w:pPr>
              <w:rPr>
                <w:rFonts w:eastAsia="Calibri"/>
                <w:sz w:val="20"/>
                <w:szCs w:val="20"/>
              </w:rPr>
            </w:pPr>
          </w:p>
        </w:tc>
        <w:tc>
          <w:tcPr>
            <w:tcW w:w="2125" w:type="dxa"/>
            <w:gridSpan w:val="3"/>
            <w:shd w:val="clear" w:color="auto" w:fill="auto"/>
            <w:vAlign w:val="center"/>
          </w:tcPr>
          <w:p w14:paraId="5204032F" w14:textId="77777777" w:rsidR="00BB44F4" w:rsidRPr="0008160D" w:rsidRDefault="00BB44F4" w:rsidP="00BB44F4">
            <w:pPr>
              <w:spacing w:after="200" w:line="276" w:lineRule="auto"/>
              <w:rPr>
                <w:rFonts w:eastAsia="Calibri"/>
                <w:sz w:val="20"/>
                <w:szCs w:val="20"/>
              </w:rPr>
            </w:pPr>
          </w:p>
        </w:tc>
        <w:tc>
          <w:tcPr>
            <w:tcW w:w="2130" w:type="dxa"/>
            <w:shd w:val="clear" w:color="auto" w:fill="auto"/>
            <w:vAlign w:val="center"/>
          </w:tcPr>
          <w:p w14:paraId="7EFAFBAF" w14:textId="77777777" w:rsidR="00BB44F4" w:rsidRPr="0008160D" w:rsidRDefault="00BB44F4" w:rsidP="00BB44F4">
            <w:pPr>
              <w:spacing w:after="200" w:line="276" w:lineRule="auto"/>
              <w:rPr>
                <w:rFonts w:eastAsia="Calibri"/>
                <w:sz w:val="20"/>
                <w:szCs w:val="20"/>
              </w:rPr>
            </w:pPr>
          </w:p>
        </w:tc>
      </w:tr>
      <w:tr w:rsidR="00BB44F4" w:rsidRPr="0008160D" w14:paraId="71A90BF7" w14:textId="77777777" w:rsidTr="00B52661">
        <w:trPr>
          <w:trHeight w:val="552"/>
        </w:trPr>
        <w:tc>
          <w:tcPr>
            <w:tcW w:w="1012" w:type="dxa"/>
            <w:shd w:val="clear" w:color="auto" w:fill="DEEAF6" w:themeFill="accent1" w:themeFillTint="33"/>
            <w:vAlign w:val="center"/>
          </w:tcPr>
          <w:p w14:paraId="0FA2DC02"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3.6.</w:t>
            </w:r>
          </w:p>
        </w:tc>
        <w:tc>
          <w:tcPr>
            <w:tcW w:w="3189" w:type="dxa"/>
            <w:gridSpan w:val="4"/>
            <w:shd w:val="clear" w:color="auto" w:fill="DEEAF6" w:themeFill="accent1" w:themeFillTint="33"/>
            <w:vAlign w:val="center"/>
          </w:tcPr>
          <w:p w14:paraId="75DEE681" w14:textId="0D44EE59" w:rsidR="00BB44F4" w:rsidRPr="0008160D" w:rsidRDefault="00BB44F4" w:rsidP="00BB44F4">
            <w:pPr>
              <w:rPr>
                <w:rFonts w:eastAsia="Calibri"/>
                <w:b/>
                <w:sz w:val="20"/>
                <w:szCs w:val="20"/>
                <w:lang w:eastAsia="en-US"/>
              </w:rPr>
            </w:pPr>
            <w:r w:rsidRPr="0008160D">
              <w:rPr>
                <w:rFonts w:eastAsia="Calibri"/>
                <w:b/>
                <w:sz w:val="20"/>
                <w:szCs w:val="20"/>
                <w:lang w:eastAsia="en-US"/>
              </w:rPr>
              <w:t>Provodi li se ulaganje ili dio ulaganja na području ekološke mreže Natura 2000</w:t>
            </w:r>
          </w:p>
          <w:p w14:paraId="033DE265" w14:textId="77777777" w:rsidR="00BB44F4" w:rsidRPr="0008160D" w:rsidRDefault="00BB44F4" w:rsidP="00BB44F4">
            <w:pPr>
              <w:rPr>
                <w:rFonts w:eastAsia="Calibri"/>
                <w:b/>
                <w:i/>
                <w:sz w:val="20"/>
                <w:szCs w:val="20"/>
                <w:lang w:eastAsia="en-US"/>
              </w:rPr>
            </w:pPr>
            <w:r w:rsidRPr="0008160D">
              <w:rPr>
                <w:rFonts w:eastAsia="Calibri"/>
                <w:b/>
                <w:i/>
                <w:sz w:val="20"/>
                <w:szCs w:val="20"/>
                <w:lang w:eastAsia="en-US"/>
              </w:rPr>
              <w:t>(zadebljati-bold</w:t>
            </w:r>
            <w:r w:rsidRPr="0008160D">
              <w:rPr>
                <w:rFonts w:eastAsia="Calibri"/>
                <w:i/>
                <w:sz w:val="20"/>
                <w:szCs w:val="20"/>
                <w:lang w:eastAsia="en-US"/>
              </w:rPr>
              <w:t xml:space="preserve"> odgovor</w:t>
            </w:r>
            <w:r w:rsidRPr="0008160D">
              <w:rPr>
                <w:rFonts w:eastAsia="Calibri"/>
                <w:b/>
                <w:i/>
                <w:sz w:val="20"/>
                <w:szCs w:val="20"/>
                <w:lang w:eastAsia="en-US"/>
              </w:rPr>
              <w:t>)</w:t>
            </w:r>
          </w:p>
        </w:tc>
        <w:tc>
          <w:tcPr>
            <w:tcW w:w="5245" w:type="dxa"/>
            <w:gridSpan w:val="5"/>
            <w:shd w:val="clear" w:color="auto" w:fill="auto"/>
            <w:vAlign w:val="center"/>
          </w:tcPr>
          <w:p w14:paraId="7822F629" w14:textId="77777777" w:rsidR="00BB44F4" w:rsidRPr="0008160D" w:rsidRDefault="00BB44F4" w:rsidP="00BB44F4">
            <w:pPr>
              <w:rPr>
                <w:sz w:val="20"/>
                <w:szCs w:val="20"/>
              </w:rPr>
            </w:pPr>
            <w:r w:rsidRPr="0008160D">
              <w:rPr>
                <w:rFonts w:eastAsia="Calibri"/>
                <w:sz w:val="20"/>
                <w:szCs w:val="20"/>
              </w:rPr>
              <w:t>a)</w:t>
            </w:r>
            <w:r w:rsidRPr="0008160D">
              <w:rPr>
                <w:sz w:val="20"/>
                <w:szCs w:val="20"/>
              </w:rPr>
              <w:t xml:space="preserve"> DA</w:t>
            </w:r>
          </w:p>
          <w:p w14:paraId="704A68F2" w14:textId="77777777" w:rsidR="00BB44F4" w:rsidRPr="0008160D" w:rsidRDefault="00BB44F4" w:rsidP="00BB44F4">
            <w:pPr>
              <w:rPr>
                <w:rFonts w:eastAsia="Calibri"/>
                <w:sz w:val="20"/>
                <w:szCs w:val="20"/>
              </w:rPr>
            </w:pPr>
            <w:r w:rsidRPr="0008160D">
              <w:rPr>
                <w:sz w:val="20"/>
                <w:szCs w:val="20"/>
              </w:rPr>
              <w:t>b) NE</w:t>
            </w:r>
          </w:p>
        </w:tc>
      </w:tr>
      <w:tr w:rsidR="009236C0" w:rsidRPr="0008160D" w14:paraId="18B6BC65" w14:textId="77777777" w:rsidTr="00394BD3">
        <w:trPr>
          <w:trHeight w:val="552"/>
        </w:trPr>
        <w:tc>
          <w:tcPr>
            <w:tcW w:w="1012" w:type="dxa"/>
            <w:shd w:val="clear" w:color="auto" w:fill="DEEAF6" w:themeFill="accent1" w:themeFillTint="33"/>
            <w:vAlign w:val="center"/>
          </w:tcPr>
          <w:p w14:paraId="7133114C" w14:textId="78D1680A" w:rsidR="009236C0" w:rsidRPr="0008160D" w:rsidRDefault="009236C0" w:rsidP="00BB44F4">
            <w:pPr>
              <w:rPr>
                <w:rFonts w:eastAsia="Calibri"/>
                <w:b/>
                <w:sz w:val="20"/>
                <w:szCs w:val="20"/>
                <w:lang w:eastAsia="en-US"/>
              </w:rPr>
            </w:pPr>
            <w:r>
              <w:rPr>
                <w:rFonts w:eastAsia="Calibri"/>
                <w:b/>
                <w:sz w:val="20"/>
                <w:szCs w:val="20"/>
                <w:lang w:eastAsia="en-US"/>
              </w:rPr>
              <w:t>II. 3.7.</w:t>
            </w:r>
          </w:p>
        </w:tc>
        <w:tc>
          <w:tcPr>
            <w:tcW w:w="8434" w:type="dxa"/>
            <w:gridSpan w:val="9"/>
            <w:shd w:val="clear" w:color="auto" w:fill="DEEAF6" w:themeFill="accent1" w:themeFillTint="33"/>
            <w:vAlign w:val="center"/>
          </w:tcPr>
          <w:p w14:paraId="55F7A661" w14:textId="6F4B6214" w:rsidR="009236C0" w:rsidRPr="0008160D" w:rsidRDefault="009236C0" w:rsidP="00BB44F4">
            <w:pPr>
              <w:rPr>
                <w:rFonts w:eastAsia="Calibri"/>
                <w:sz w:val="20"/>
                <w:szCs w:val="20"/>
              </w:rPr>
            </w:pPr>
            <w:r w:rsidRPr="00B52661">
              <w:rPr>
                <w:b/>
                <w:bCs/>
                <w:sz w:val="20"/>
                <w:szCs w:val="20"/>
              </w:rPr>
              <w:t xml:space="preserve">Navedite katastarske čestice </w:t>
            </w:r>
            <w:r>
              <w:rPr>
                <w:b/>
                <w:bCs/>
                <w:sz w:val="20"/>
                <w:szCs w:val="20"/>
              </w:rPr>
              <w:t xml:space="preserve">koje se nalaze na području ekološke mreže Natura 2000 i/ili zaštićenom području prirode. </w:t>
            </w:r>
            <w:r w:rsidRPr="00B52661">
              <w:rPr>
                <w:i/>
                <w:iCs/>
                <w:sz w:val="20"/>
                <w:szCs w:val="20"/>
              </w:rPr>
              <w:t>(odgovoriti  u slu</w:t>
            </w:r>
            <w:r w:rsidR="009A6D5F">
              <w:rPr>
                <w:i/>
                <w:iCs/>
                <w:sz w:val="20"/>
                <w:szCs w:val="20"/>
              </w:rPr>
              <w:t>č</w:t>
            </w:r>
            <w:r w:rsidRPr="00B52661">
              <w:rPr>
                <w:i/>
                <w:iCs/>
                <w:sz w:val="20"/>
                <w:szCs w:val="20"/>
              </w:rPr>
              <w:t xml:space="preserve">aju da </w:t>
            </w:r>
            <w:r>
              <w:rPr>
                <w:i/>
                <w:iCs/>
                <w:sz w:val="20"/>
                <w:szCs w:val="20"/>
              </w:rPr>
              <w:t>se predmetno ulaganje provodi na području ekološke mreže Natura 2000 i/ili zaštićenom području prirode.)</w:t>
            </w:r>
          </w:p>
        </w:tc>
      </w:tr>
      <w:tr w:rsidR="009236C0" w:rsidRPr="0008160D" w14:paraId="16F097FD" w14:textId="77777777" w:rsidTr="00E800D1">
        <w:trPr>
          <w:trHeight w:val="552"/>
        </w:trPr>
        <w:tc>
          <w:tcPr>
            <w:tcW w:w="1012" w:type="dxa"/>
            <w:shd w:val="clear" w:color="auto" w:fill="DEEAF6" w:themeFill="accent1" w:themeFillTint="33"/>
            <w:vAlign w:val="center"/>
          </w:tcPr>
          <w:p w14:paraId="4A77C838" w14:textId="051752F0" w:rsidR="009236C0" w:rsidRDefault="009236C0" w:rsidP="009236C0">
            <w:pPr>
              <w:rPr>
                <w:rFonts w:eastAsia="Calibri"/>
                <w:b/>
                <w:sz w:val="20"/>
                <w:szCs w:val="20"/>
                <w:lang w:eastAsia="en-US"/>
              </w:rPr>
            </w:pPr>
            <w:r>
              <w:rPr>
                <w:rFonts w:eastAsia="Calibri"/>
                <w:b/>
                <w:sz w:val="20"/>
                <w:szCs w:val="20"/>
                <w:lang w:eastAsia="en-US"/>
              </w:rPr>
              <w:t>Red br.</w:t>
            </w:r>
          </w:p>
        </w:tc>
        <w:tc>
          <w:tcPr>
            <w:tcW w:w="2811" w:type="dxa"/>
            <w:gridSpan w:val="3"/>
            <w:shd w:val="clear" w:color="auto" w:fill="DEEAF6" w:themeFill="accent1" w:themeFillTint="33"/>
            <w:vAlign w:val="center"/>
          </w:tcPr>
          <w:p w14:paraId="07F5B0F8" w14:textId="77777777" w:rsidR="009236C0" w:rsidRPr="0008160D" w:rsidRDefault="009236C0" w:rsidP="009236C0">
            <w:pPr>
              <w:rPr>
                <w:rFonts w:eastAsia="Calibri"/>
                <w:b/>
                <w:sz w:val="20"/>
                <w:szCs w:val="20"/>
                <w:lang w:eastAsia="en-US"/>
              </w:rPr>
            </w:pPr>
            <w:r w:rsidRPr="0008160D">
              <w:rPr>
                <w:rFonts w:eastAsia="Calibri"/>
                <w:b/>
                <w:sz w:val="20"/>
                <w:szCs w:val="20"/>
                <w:lang w:eastAsia="en-US"/>
              </w:rPr>
              <w:t>Katastarska čestica prema evidenciji Katastra</w:t>
            </w:r>
            <w:r>
              <w:rPr>
                <w:rFonts w:eastAsia="Calibri"/>
                <w:b/>
                <w:sz w:val="20"/>
                <w:szCs w:val="20"/>
                <w:lang w:eastAsia="en-US"/>
              </w:rPr>
              <w:t xml:space="preserve"> i/ili Zemljišnih knjiga</w:t>
            </w:r>
          </w:p>
          <w:p w14:paraId="408F604A" w14:textId="77777777" w:rsidR="009236C0" w:rsidRPr="0008160D" w:rsidRDefault="009236C0" w:rsidP="009236C0">
            <w:pPr>
              <w:rPr>
                <w:rFonts w:eastAsia="Calibri"/>
                <w:sz w:val="20"/>
                <w:szCs w:val="20"/>
              </w:rPr>
            </w:pPr>
          </w:p>
        </w:tc>
        <w:tc>
          <w:tcPr>
            <w:tcW w:w="2811" w:type="dxa"/>
            <w:gridSpan w:val="3"/>
            <w:shd w:val="clear" w:color="auto" w:fill="DEEAF6" w:themeFill="accent1" w:themeFillTint="33"/>
            <w:vAlign w:val="center"/>
          </w:tcPr>
          <w:p w14:paraId="7792E1CC" w14:textId="77777777" w:rsidR="009236C0" w:rsidRPr="0008160D" w:rsidRDefault="009236C0" w:rsidP="009236C0">
            <w:pPr>
              <w:rPr>
                <w:rFonts w:eastAsia="Calibri"/>
                <w:b/>
                <w:sz w:val="20"/>
                <w:szCs w:val="20"/>
                <w:lang w:eastAsia="en-US"/>
              </w:rPr>
            </w:pPr>
            <w:r w:rsidRPr="0008160D">
              <w:rPr>
                <w:rFonts w:eastAsia="Calibri"/>
                <w:b/>
                <w:sz w:val="20"/>
                <w:szCs w:val="20"/>
                <w:lang w:eastAsia="en-US"/>
              </w:rPr>
              <w:t>Katastarska općina prema evidenciji Katastra</w:t>
            </w:r>
            <w:r>
              <w:rPr>
                <w:rFonts w:eastAsia="Calibri"/>
                <w:b/>
                <w:sz w:val="20"/>
                <w:szCs w:val="20"/>
                <w:lang w:eastAsia="en-US"/>
              </w:rPr>
              <w:t xml:space="preserve"> i/ili Zemljišnih knjiga</w:t>
            </w:r>
          </w:p>
          <w:p w14:paraId="576DDBA9" w14:textId="77777777" w:rsidR="009236C0" w:rsidRPr="0008160D" w:rsidRDefault="009236C0" w:rsidP="009236C0">
            <w:pPr>
              <w:rPr>
                <w:rFonts w:eastAsia="Calibri"/>
                <w:sz w:val="20"/>
                <w:szCs w:val="20"/>
              </w:rPr>
            </w:pPr>
          </w:p>
        </w:tc>
        <w:tc>
          <w:tcPr>
            <w:tcW w:w="2812" w:type="dxa"/>
            <w:gridSpan w:val="3"/>
            <w:shd w:val="clear" w:color="auto" w:fill="DEEAF6" w:themeFill="accent1" w:themeFillTint="33"/>
          </w:tcPr>
          <w:p w14:paraId="35BC6161" w14:textId="42D7CE07" w:rsidR="009236C0" w:rsidRPr="009A6D5F" w:rsidRDefault="00E800D1" w:rsidP="00E800D1">
            <w:pPr>
              <w:rPr>
                <w:rFonts w:eastAsia="Calibri"/>
                <w:sz w:val="20"/>
                <w:szCs w:val="20"/>
              </w:rPr>
            </w:pPr>
            <w:r w:rsidRPr="00E800D1">
              <w:rPr>
                <w:rFonts w:eastAsia="Calibri"/>
                <w:b/>
                <w:bCs/>
                <w:sz w:val="20"/>
                <w:szCs w:val="20"/>
              </w:rPr>
              <w:t xml:space="preserve">ARKOD ID katastarske čestice </w:t>
            </w:r>
            <w:r w:rsidR="009A6D5F" w:rsidRPr="009A6D5F">
              <w:rPr>
                <w:rFonts w:eastAsia="Calibri"/>
                <w:i/>
                <w:iCs/>
                <w:sz w:val="20"/>
                <w:szCs w:val="20"/>
              </w:rPr>
              <w:t>(</w:t>
            </w:r>
            <w:r w:rsidR="009A6D5F">
              <w:rPr>
                <w:rFonts w:eastAsia="Calibri"/>
                <w:i/>
                <w:iCs/>
                <w:sz w:val="20"/>
                <w:szCs w:val="20"/>
              </w:rPr>
              <w:t>U</w:t>
            </w:r>
            <w:r w:rsidR="009A6D5F" w:rsidRPr="009A6D5F">
              <w:rPr>
                <w:rFonts w:eastAsia="Calibri"/>
                <w:i/>
                <w:iCs/>
                <w:sz w:val="20"/>
                <w:szCs w:val="20"/>
              </w:rPr>
              <w:t>pisati ukoliko je predmetno ulaganje u nabavu pokretne opreme</w:t>
            </w:r>
            <w:r w:rsidR="009A6D5F">
              <w:rPr>
                <w:rFonts w:eastAsia="Calibri"/>
                <w:i/>
                <w:iCs/>
                <w:sz w:val="20"/>
                <w:szCs w:val="20"/>
              </w:rPr>
              <w:t xml:space="preserve">. U slučaju da se predmetno ulaganje odnosi na izgradnju/podizanje nasada/opremanje objekata nije potrebno upisati. </w:t>
            </w:r>
            <w:r w:rsidR="009A6D5F" w:rsidRPr="009A6D5F">
              <w:rPr>
                <w:rFonts w:eastAsia="Calibri"/>
                <w:i/>
                <w:iCs/>
                <w:sz w:val="20"/>
                <w:szCs w:val="20"/>
              </w:rPr>
              <w:t>)</w:t>
            </w:r>
          </w:p>
        </w:tc>
      </w:tr>
      <w:tr w:rsidR="009236C0" w:rsidRPr="0008160D" w14:paraId="5C2C1B8F" w14:textId="77777777" w:rsidTr="00E800D1">
        <w:trPr>
          <w:trHeight w:val="552"/>
        </w:trPr>
        <w:tc>
          <w:tcPr>
            <w:tcW w:w="1012" w:type="dxa"/>
            <w:shd w:val="clear" w:color="auto" w:fill="auto"/>
            <w:vAlign w:val="center"/>
          </w:tcPr>
          <w:p w14:paraId="4484C9CD" w14:textId="77777777" w:rsidR="009236C0" w:rsidRDefault="009236C0" w:rsidP="009236C0">
            <w:pPr>
              <w:rPr>
                <w:rFonts w:eastAsia="Calibri"/>
                <w:b/>
                <w:sz w:val="20"/>
                <w:szCs w:val="20"/>
                <w:lang w:eastAsia="en-US"/>
              </w:rPr>
            </w:pPr>
          </w:p>
        </w:tc>
        <w:tc>
          <w:tcPr>
            <w:tcW w:w="2811" w:type="dxa"/>
            <w:gridSpan w:val="3"/>
            <w:shd w:val="clear" w:color="auto" w:fill="auto"/>
            <w:vAlign w:val="center"/>
          </w:tcPr>
          <w:p w14:paraId="349AF18F" w14:textId="77777777" w:rsidR="009236C0" w:rsidRPr="0008160D" w:rsidRDefault="009236C0" w:rsidP="009236C0">
            <w:pPr>
              <w:rPr>
                <w:rFonts w:eastAsia="Calibri"/>
                <w:sz w:val="20"/>
                <w:szCs w:val="20"/>
              </w:rPr>
            </w:pPr>
          </w:p>
        </w:tc>
        <w:tc>
          <w:tcPr>
            <w:tcW w:w="2811" w:type="dxa"/>
            <w:gridSpan w:val="3"/>
            <w:shd w:val="clear" w:color="auto" w:fill="auto"/>
            <w:vAlign w:val="center"/>
          </w:tcPr>
          <w:p w14:paraId="3731D982" w14:textId="77777777" w:rsidR="009236C0" w:rsidRPr="0008160D" w:rsidRDefault="009236C0" w:rsidP="009236C0">
            <w:pPr>
              <w:rPr>
                <w:rFonts w:eastAsia="Calibri"/>
                <w:sz w:val="20"/>
                <w:szCs w:val="20"/>
              </w:rPr>
            </w:pPr>
          </w:p>
        </w:tc>
        <w:tc>
          <w:tcPr>
            <w:tcW w:w="2812" w:type="dxa"/>
            <w:gridSpan w:val="3"/>
            <w:shd w:val="clear" w:color="auto" w:fill="auto"/>
            <w:vAlign w:val="center"/>
          </w:tcPr>
          <w:p w14:paraId="3D28AAC5" w14:textId="405C6BA8" w:rsidR="009236C0" w:rsidRPr="0008160D" w:rsidRDefault="009236C0" w:rsidP="009236C0">
            <w:pPr>
              <w:rPr>
                <w:rFonts w:eastAsia="Calibri"/>
                <w:sz w:val="20"/>
                <w:szCs w:val="20"/>
              </w:rPr>
            </w:pPr>
          </w:p>
        </w:tc>
      </w:tr>
      <w:tr w:rsidR="00E800D1" w:rsidRPr="0008160D" w14:paraId="240B94AA" w14:textId="77777777" w:rsidTr="00E800D1">
        <w:trPr>
          <w:trHeight w:val="552"/>
        </w:trPr>
        <w:tc>
          <w:tcPr>
            <w:tcW w:w="1012" w:type="dxa"/>
            <w:shd w:val="clear" w:color="auto" w:fill="auto"/>
            <w:vAlign w:val="center"/>
          </w:tcPr>
          <w:p w14:paraId="7B7CFAC0" w14:textId="77777777" w:rsidR="00E800D1" w:rsidRDefault="00E800D1" w:rsidP="009236C0">
            <w:pPr>
              <w:rPr>
                <w:rFonts w:eastAsia="Calibri"/>
                <w:b/>
                <w:sz w:val="20"/>
                <w:szCs w:val="20"/>
                <w:lang w:eastAsia="en-US"/>
              </w:rPr>
            </w:pPr>
          </w:p>
        </w:tc>
        <w:tc>
          <w:tcPr>
            <w:tcW w:w="2811" w:type="dxa"/>
            <w:gridSpan w:val="3"/>
            <w:shd w:val="clear" w:color="auto" w:fill="auto"/>
            <w:vAlign w:val="center"/>
          </w:tcPr>
          <w:p w14:paraId="04AC96FB" w14:textId="77777777" w:rsidR="00E800D1" w:rsidRPr="0008160D" w:rsidRDefault="00E800D1" w:rsidP="009236C0">
            <w:pPr>
              <w:rPr>
                <w:rFonts w:eastAsia="Calibri"/>
                <w:sz w:val="20"/>
                <w:szCs w:val="20"/>
              </w:rPr>
            </w:pPr>
          </w:p>
        </w:tc>
        <w:tc>
          <w:tcPr>
            <w:tcW w:w="2811" w:type="dxa"/>
            <w:gridSpan w:val="3"/>
            <w:shd w:val="clear" w:color="auto" w:fill="auto"/>
            <w:vAlign w:val="center"/>
          </w:tcPr>
          <w:p w14:paraId="6C28DF24" w14:textId="77777777" w:rsidR="00E800D1" w:rsidRPr="0008160D" w:rsidRDefault="00E800D1" w:rsidP="009236C0">
            <w:pPr>
              <w:rPr>
                <w:rFonts w:eastAsia="Calibri"/>
                <w:sz w:val="20"/>
                <w:szCs w:val="20"/>
              </w:rPr>
            </w:pPr>
          </w:p>
        </w:tc>
        <w:tc>
          <w:tcPr>
            <w:tcW w:w="2812" w:type="dxa"/>
            <w:gridSpan w:val="3"/>
            <w:shd w:val="clear" w:color="auto" w:fill="auto"/>
            <w:vAlign w:val="center"/>
          </w:tcPr>
          <w:p w14:paraId="77055E9D" w14:textId="77777777" w:rsidR="00E800D1" w:rsidRPr="0008160D" w:rsidRDefault="00E800D1" w:rsidP="009236C0">
            <w:pPr>
              <w:rPr>
                <w:rFonts w:eastAsia="Calibri"/>
                <w:sz w:val="20"/>
                <w:szCs w:val="20"/>
              </w:rPr>
            </w:pPr>
          </w:p>
        </w:tc>
      </w:tr>
      <w:tr w:rsidR="00E800D1" w:rsidRPr="0008160D" w14:paraId="1A8A6111" w14:textId="77777777" w:rsidTr="00E800D1">
        <w:trPr>
          <w:trHeight w:val="552"/>
        </w:trPr>
        <w:tc>
          <w:tcPr>
            <w:tcW w:w="1012" w:type="dxa"/>
            <w:shd w:val="clear" w:color="auto" w:fill="auto"/>
            <w:vAlign w:val="center"/>
          </w:tcPr>
          <w:p w14:paraId="314349B0" w14:textId="77777777" w:rsidR="00E800D1" w:rsidRDefault="00E800D1" w:rsidP="009236C0">
            <w:pPr>
              <w:rPr>
                <w:rFonts w:eastAsia="Calibri"/>
                <w:b/>
                <w:sz w:val="20"/>
                <w:szCs w:val="20"/>
                <w:lang w:eastAsia="en-US"/>
              </w:rPr>
            </w:pPr>
          </w:p>
        </w:tc>
        <w:tc>
          <w:tcPr>
            <w:tcW w:w="2811" w:type="dxa"/>
            <w:gridSpan w:val="3"/>
            <w:shd w:val="clear" w:color="auto" w:fill="auto"/>
            <w:vAlign w:val="center"/>
          </w:tcPr>
          <w:p w14:paraId="7D6EBA47" w14:textId="77777777" w:rsidR="00E800D1" w:rsidRPr="0008160D" w:rsidRDefault="00E800D1" w:rsidP="009236C0">
            <w:pPr>
              <w:rPr>
                <w:rFonts w:eastAsia="Calibri"/>
                <w:sz w:val="20"/>
                <w:szCs w:val="20"/>
              </w:rPr>
            </w:pPr>
          </w:p>
        </w:tc>
        <w:tc>
          <w:tcPr>
            <w:tcW w:w="2811" w:type="dxa"/>
            <w:gridSpan w:val="3"/>
            <w:shd w:val="clear" w:color="auto" w:fill="auto"/>
            <w:vAlign w:val="center"/>
          </w:tcPr>
          <w:p w14:paraId="1BED31BA" w14:textId="77777777" w:rsidR="00E800D1" w:rsidRPr="0008160D" w:rsidRDefault="00E800D1" w:rsidP="009236C0">
            <w:pPr>
              <w:rPr>
                <w:rFonts w:eastAsia="Calibri"/>
                <w:sz w:val="20"/>
                <w:szCs w:val="20"/>
              </w:rPr>
            </w:pPr>
          </w:p>
        </w:tc>
        <w:tc>
          <w:tcPr>
            <w:tcW w:w="2812" w:type="dxa"/>
            <w:gridSpan w:val="3"/>
            <w:shd w:val="clear" w:color="auto" w:fill="auto"/>
            <w:vAlign w:val="center"/>
          </w:tcPr>
          <w:p w14:paraId="759970D4" w14:textId="77777777" w:rsidR="00E800D1" w:rsidRPr="0008160D" w:rsidRDefault="00E800D1" w:rsidP="009236C0">
            <w:pPr>
              <w:rPr>
                <w:rFonts w:eastAsia="Calibri"/>
                <w:sz w:val="20"/>
                <w:szCs w:val="20"/>
              </w:rPr>
            </w:pPr>
          </w:p>
        </w:tc>
      </w:tr>
      <w:tr w:rsidR="009236C0" w:rsidRPr="0008160D" w14:paraId="2EED8159" w14:textId="77777777" w:rsidTr="00B52661">
        <w:trPr>
          <w:trHeight w:val="466"/>
        </w:trPr>
        <w:tc>
          <w:tcPr>
            <w:tcW w:w="1012" w:type="dxa"/>
            <w:shd w:val="clear" w:color="auto" w:fill="DEEAF6" w:themeFill="accent1" w:themeFillTint="33"/>
            <w:vAlign w:val="center"/>
          </w:tcPr>
          <w:p w14:paraId="7D3CECE7" w14:textId="2B75CF12" w:rsidR="009236C0" w:rsidRPr="0008160D" w:rsidRDefault="009236C0" w:rsidP="009236C0">
            <w:pPr>
              <w:rPr>
                <w:rFonts w:eastAsia="Calibri"/>
                <w:b/>
                <w:sz w:val="20"/>
                <w:szCs w:val="20"/>
                <w:lang w:eastAsia="en-US"/>
              </w:rPr>
            </w:pPr>
            <w:r w:rsidRPr="0008160D">
              <w:rPr>
                <w:rFonts w:eastAsia="Calibri"/>
                <w:b/>
                <w:sz w:val="20"/>
                <w:szCs w:val="20"/>
                <w:lang w:eastAsia="en-US"/>
              </w:rPr>
              <w:t>II. 3.</w:t>
            </w:r>
            <w:r>
              <w:rPr>
                <w:rFonts w:eastAsia="Calibri"/>
                <w:b/>
                <w:sz w:val="20"/>
                <w:szCs w:val="20"/>
                <w:lang w:eastAsia="en-US"/>
              </w:rPr>
              <w:t>8</w:t>
            </w:r>
            <w:r w:rsidRPr="0008160D">
              <w:rPr>
                <w:rFonts w:eastAsia="Calibri"/>
                <w:b/>
                <w:sz w:val="20"/>
                <w:szCs w:val="20"/>
                <w:lang w:eastAsia="en-US"/>
              </w:rPr>
              <w:t>.</w:t>
            </w:r>
          </w:p>
        </w:tc>
        <w:tc>
          <w:tcPr>
            <w:tcW w:w="3189" w:type="dxa"/>
            <w:gridSpan w:val="4"/>
            <w:shd w:val="clear" w:color="auto" w:fill="DEEAF6" w:themeFill="accent1" w:themeFillTint="33"/>
            <w:vAlign w:val="center"/>
          </w:tcPr>
          <w:p w14:paraId="25594298" w14:textId="4ACB0E97" w:rsidR="009236C0" w:rsidRPr="0008160D" w:rsidRDefault="009236C0" w:rsidP="009236C0">
            <w:pPr>
              <w:jc w:val="both"/>
              <w:rPr>
                <w:rFonts w:eastAsia="Calibri"/>
                <w:b/>
                <w:sz w:val="20"/>
                <w:szCs w:val="20"/>
                <w:lang w:eastAsia="en-US"/>
              </w:rPr>
            </w:pPr>
            <w:r w:rsidRPr="0008160D">
              <w:rPr>
                <w:rFonts w:eastAsia="Calibri"/>
                <w:b/>
                <w:sz w:val="20"/>
                <w:szCs w:val="20"/>
                <w:lang w:eastAsia="en-US"/>
              </w:rPr>
              <w:t>Projekt za koji se traži sufinanciranje provodi se na prostoru LAG obuhvata</w:t>
            </w:r>
          </w:p>
          <w:p w14:paraId="6C5C919D" w14:textId="77777777" w:rsidR="009236C0" w:rsidRPr="0008160D" w:rsidRDefault="009236C0" w:rsidP="009236C0">
            <w:pPr>
              <w:jc w:val="both"/>
              <w:rPr>
                <w:rFonts w:eastAsia="Calibri"/>
                <w:b/>
                <w:i/>
                <w:sz w:val="20"/>
                <w:szCs w:val="20"/>
                <w:lang w:eastAsia="en-US"/>
              </w:rPr>
            </w:pPr>
            <w:r w:rsidRPr="0008160D">
              <w:rPr>
                <w:rFonts w:eastAsia="Calibri"/>
                <w:b/>
                <w:i/>
                <w:sz w:val="20"/>
                <w:szCs w:val="20"/>
                <w:lang w:eastAsia="en-US"/>
              </w:rPr>
              <w:t>(zadebljati – bold)</w:t>
            </w:r>
          </w:p>
        </w:tc>
        <w:tc>
          <w:tcPr>
            <w:tcW w:w="5245" w:type="dxa"/>
            <w:gridSpan w:val="5"/>
            <w:shd w:val="clear" w:color="auto" w:fill="auto"/>
            <w:vAlign w:val="center"/>
          </w:tcPr>
          <w:p w14:paraId="364B306B" w14:textId="77777777" w:rsidR="009236C0" w:rsidRPr="0008160D" w:rsidRDefault="009236C0" w:rsidP="009236C0">
            <w:pPr>
              <w:rPr>
                <w:rFonts w:eastAsia="Calibri"/>
                <w:sz w:val="20"/>
                <w:szCs w:val="20"/>
                <w:lang w:eastAsia="en-US"/>
              </w:rPr>
            </w:pPr>
            <w:r w:rsidRPr="0008160D">
              <w:rPr>
                <w:rFonts w:eastAsia="Calibri"/>
                <w:sz w:val="20"/>
                <w:szCs w:val="20"/>
                <w:lang w:eastAsia="en-US"/>
              </w:rPr>
              <w:t>a) DA</w:t>
            </w:r>
          </w:p>
          <w:p w14:paraId="7D8D406D" w14:textId="77777777" w:rsidR="009236C0" w:rsidRPr="0008160D" w:rsidRDefault="009236C0" w:rsidP="009236C0">
            <w:pPr>
              <w:rPr>
                <w:rFonts w:eastAsia="Calibri"/>
                <w:sz w:val="20"/>
                <w:szCs w:val="20"/>
                <w:lang w:eastAsia="en-US"/>
              </w:rPr>
            </w:pPr>
            <w:r w:rsidRPr="0008160D">
              <w:rPr>
                <w:rFonts w:eastAsia="Calibri"/>
                <w:sz w:val="20"/>
                <w:szCs w:val="20"/>
                <w:lang w:eastAsia="en-US"/>
              </w:rPr>
              <w:t>b) NE</w:t>
            </w:r>
          </w:p>
        </w:tc>
      </w:tr>
      <w:tr w:rsidR="009236C0" w:rsidRPr="0008160D" w14:paraId="1BB6DF9F" w14:textId="77777777" w:rsidTr="00F76E81">
        <w:trPr>
          <w:trHeight w:val="466"/>
        </w:trPr>
        <w:tc>
          <w:tcPr>
            <w:tcW w:w="9446" w:type="dxa"/>
            <w:gridSpan w:val="10"/>
            <w:shd w:val="clear" w:color="auto" w:fill="FFF2CC" w:themeFill="accent4" w:themeFillTint="33"/>
            <w:vAlign w:val="center"/>
          </w:tcPr>
          <w:p w14:paraId="5ABCE555" w14:textId="1FB94C6F" w:rsidR="009236C0" w:rsidRPr="0008160D" w:rsidRDefault="009236C0" w:rsidP="009236C0">
            <w:pPr>
              <w:suppressAutoHyphens w:val="0"/>
              <w:spacing w:line="259" w:lineRule="auto"/>
              <w:rPr>
                <w:rFonts w:eastAsia="Calibri"/>
                <w:sz w:val="20"/>
                <w:szCs w:val="20"/>
                <w:lang w:eastAsia="en-US"/>
              </w:rPr>
            </w:pPr>
            <w:r>
              <w:rPr>
                <w:rFonts w:eastAsia="Calibri"/>
                <w:sz w:val="20"/>
                <w:szCs w:val="20"/>
                <w:lang w:eastAsia="en-US"/>
              </w:rPr>
              <w:t>II.4. PODACI O VLASNIŠTVU POLJOPRIVREDNOG POTENCIJALA</w:t>
            </w:r>
          </w:p>
        </w:tc>
      </w:tr>
      <w:tr w:rsidR="009236C0" w:rsidRPr="0008160D" w14:paraId="6418D1F8" w14:textId="77777777" w:rsidTr="00B52661">
        <w:trPr>
          <w:trHeight w:val="466"/>
        </w:trPr>
        <w:tc>
          <w:tcPr>
            <w:tcW w:w="1012" w:type="dxa"/>
            <w:shd w:val="clear" w:color="auto" w:fill="DEEAF6" w:themeFill="accent1" w:themeFillTint="33"/>
            <w:vAlign w:val="center"/>
          </w:tcPr>
          <w:p w14:paraId="2054C2A1" w14:textId="713AB8ED" w:rsidR="009236C0" w:rsidRPr="0008160D" w:rsidRDefault="009236C0" w:rsidP="009236C0">
            <w:pPr>
              <w:rPr>
                <w:rFonts w:eastAsia="Calibri"/>
                <w:b/>
                <w:sz w:val="20"/>
                <w:szCs w:val="20"/>
                <w:lang w:eastAsia="en-US"/>
              </w:rPr>
            </w:pPr>
            <w:r>
              <w:rPr>
                <w:rFonts w:eastAsia="Calibri"/>
                <w:b/>
                <w:sz w:val="20"/>
                <w:szCs w:val="20"/>
                <w:lang w:eastAsia="en-US"/>
              </w:rPr>
              <w:t>II.4.1.</w:t>
            </w:r>
          </w:p>
        </w:tc>
        <w:tc>
          <w:tcPr>
            <w:tcW w:w="3189" w:type="dxa"/>
            <w:gridSpan w:val="4"/>
            <w:shd w:val="clear" w:color="auto" w:fill="DEEAF6" w:themeFill="accent1" w:themeFillTint="33"/>
            <w:vAlign w:val="center"/>
          </w:tcPr>
          <w:p w14:paraId="2D0324A3" w14:textId="23F1DAA1" w:rsidR="009236C0" w:rsidRDefault="009236C0" w:rsidP="009236C0">
            <w:pPr>
              <w:jc w:val="both"/>
              <w:rPr>
                <w:rFonts w:eastAsia="Calibri"/>
                <w:b/>
                <w:sz w:val="20"/>
                <w:szCs w:val="20"/>
                <w:lang w:eastAsia="en-US"/>
              </w:rPr>
            </w:pPr>
            <w:r>
              <w:rPr>
                <w:rFonts w:eastAsia="Calibri"/>
                <w:b/>
                <w:sz w:val="20"/>
                <w:szCs w:val="20"/>
                <w:lang w:eastAsia="en-US"/>
              </w:rPr>
              <w:t>Vlasnički status poljoprivrednog gospodarstva:</w:t>
            </w:r>
          </w:p>
          <w:p w14:paraId="6EBB5980" w14:textId="214CB654" w:rsidR="009236C0" w:rsidRPr="00B52661" w:rsidRDefault="009236C0" w:rsidP="009236C0">
            <w:pPr>
              <w:jc w:val="both"/>
              <w:rPr>
                <w:rFonts w:eastAsia="Calibri"/>
                <w:bCs/>
                <w:i/>
                <w:iCs/>
                <w:sz w:val="20"/>
                <w:szCs w:val="20"/>
                <w:lang w:eastAsia="en-US"/>
              </w:rPr>
            </w:pPr>
            <w:r w:rsidRPr="00B52661">
              <w:rPr>
                <w:rFonts w:eastAsia="Calibri"/>
                <w:bCs/>
                <w:i/>
                <w:iCs/>
                <w:sz w:val="20"/>
                <w:szCs w:val="20"/>
                <w:lang w:eastAsia="en-US"/>
              </w:rPr>
              <w:t>(odgovoriti u slučaju da je mladi poljoprivrednik postavljen za nositelja/odgovornu osobu</w:t>
            </w:r>
            <w:r>
              <w:rPr>
                <w:rFonts w:eastAsia="Calibri"/>
                <w:bCs/>
                <w:i/>
                <w:iCs/>
                <w:sz w:val="20"/>
                <w:szCs w:val="20"/>
                <w:lang w:eastAsia="en-US"/>
              </w:rPr>
              <w:t xml:space="preserve"> poljoprivrednog gospodarstva</w:t>
            </w:r>
            <w:r w:rsidRPr="00B52661">
              <w:rPr>
                <w:rFonts w:eastAsia="Calibri"/>
                <w:bCs/>
                <w:i/>
                <w:iCs/>
                <w:sz w:val="20"/>
                <w:szCs w:val="20"/>
                <w:lang w:eastAsia="en-US"/>
              </w:rPr>
              <w:t xml:space="preserve"> u trenutku podnošenja Zahtjeva za potporu)</w:t>
            </w:r>
          </w:p>
        </w:tc>
        <w:tc>
          <w:tcPr>
            <w:tcW w:w="5245" w:type="dxa"/>
            <w:gridSpan w:val="5"/>
            <w:shd w:val="clear" w:color="auto" w:fill="auto"/>
            <w:vAlign w:val="center"/>
          </w:tcPr>
          <w:p w14:paraId="20A7D420" w14:textId="1E3AF822" w:rsidR="009236C0" w:rsidRPr="00B52661" w:rsidRDefault="009236C0" w:rsidP="009236C0">
            <w:pPr>
              <w:pStyle w:val="ListParagraph"/>
              <w:numPr>
                <w:ilvl w:val="0"/>
                <w:numId w:val="49"/>
              </w:numPr>
              <w:rPr>
                <w:rFonts w:ascii="Times New Roman" w:hAnsi="Times New Roman"/>
                <w:sz w:val="20"/>
                <w:szCs w:val="20"/>
              </w:rPr>
            </w:pPr>
            <w:r w:rsidRPr="00B52661">
              <w:rPr>
                <w:rFonts w:ascii="Times New Roman" w:hAnsi="Times New Roman"/>
                <w:sz w:val="20"/>
                <w:szCs w:val="20"/>
              </w:rPr>
              <w:t xml:space="preserve">mladi poljoprivrednik </w:t>
            </w:r>
            <w:r w:rsidR="00195488">
              <w:rPr>
                <w:rFonts w:ascii="Times New Roman" w:hAnsi="Times New Roman"/>
                <w:sz w:val="20"/>
                <w:szCs w:val="20"/>
              </w:rPr>
              <w:t>vlasnik/posjeduje</w:t>
            </w:r>
            <w:r w:rsidRPr="00B52661">
              <w:rPr>
                <w:rFonts w:ascii="Times New Roman" w:hAnsi="Times New Roman"/>
                <w:sz w:val="20"/>
                <w:szCs w:val="20"/>
              </w:rPr>
              <w:t xml:space="preserve"> više od 50% poljoprivrednog potencijala koji je temelj izračuna ekonomske veličine poljoprivrednog gospodarstva priložene u Zahtjevu za potporu</w:t>
            </w:r>
          </w:p>
          <w:p w14:paraId="7C530D0A" w14:textId="3DF21DC7" w:rsidR="009236C0" w:rsidRDefault="009236C0" w:rsidP="009236C0">
            <w:pPr>
              <w:pStyle w:val="ListParagraph"/>
              <w:numPr>
                <w:ilvl w:val="0"/>
                <w:numId w:val="49"/>
              </w:numPr>
              <w:rPr>
                <w:rFonts w:ascii="Times New Roman" w:hAnsi="Times New Roman"/>
                <w:sz w:val="20"/>
                <w:szCs w:val="20"/>
              </w:rPr>
            </w:pPr>
            <w:r w:rsidRPr="00B52661">
              <w:rPr>
                <w:rFonts w:ascii="Times New Roman" w:hAnsi="Times New Roman"/>
                <w:sz w:val="20"/>
                <w:szCs w:val="20"/>
              </w:rPr>
              <w:t xml:space="preserve">mladi poljoprivrednik </w:t>
            </w:r>
            <w:r w:rsidR="00195488">
              <w:rPr>
                <w:rFonts w:ascii="Times New Roman" w:hAnsi="Times New Roman"/>
                <w:sz w:val="20"/>
                <w:szCs w:val="20"/>
              </w:rPr>
              <w:t xml:space="preserve">koristi </w:t>
            </w:r>
            <w:r w:rsidRPr="00B52661">
              <w:rPr>
                <w:rFonts w:ascii="Times New Roman" w:hAnsi="Times New Roman"/>
                <w:sz w:val="20"/>
                <w:szCs w:val="20"/>
              </w:rPr>
              <w:t>više od 50% poljoprivrednog potencijala koji je temelj izračuna ekonomske veličine poljoprivrednog gospodarstva priložene u Zahtjevu za potporu</w:t>
            </w:r>
            <w:r w:rsidR="00195488">
              <w:rPr>
                <w:rFonts w:ascii="Times New Roman" w:hAnsi="Times New Roman"/>
                <w:sz w:val="20"/>
                <w:szCs w:val="20"/>
              </w:rPr>
              <w:t>,</w:t>
            </w:r>
            <w:r w:rsidRPr="00B52661">
              <w:rPr>
                <w:rFonts w:ascii="Times New Roman" w:hAnsi="Times New Roman"/>
                <w:sz w:val="20"/>
                <w:szCs w:val="20"/>
              </w:rPr>
              <w:t xml:space="preserve"> kroz drugu ugovornu obvezu na period od </w:t>
            </w:r>
            <w:r w:rsidR="00195488">
              <w:rPr>
                <w:rFonts w:ascii="Times New Roman" w:hAnsi="Times New Roman"/>
                <w:sz w:val="20"/>
                <w:szCs w:val="20"/>
              </w:rPr>
              <w:t xml:space="preserve">mininimalno </w:t>
            </w:r>
            <w:r w:rsidRPr="00B52661">
              <w:rPr>
                <w:rFonts w:ascii="Times New Roman" w:hAnsi="Times New Roman"/>
                <w:sz w:val="20"/>
                <w:szCs w:val="20"/>
              </w:rPr>
              <w:t>15 godina</w:t>
            </w:r>
          </w:p>
          <w:p w14:paraId="24657A7D" w14:textId="24681D88" w:rsidR="009236C0" w:rsidRPr="00B52661" w:rsidRDefault="009236C0" w:rsidP="009236C0">
            <w:pPr>
              <w:pStyle w:val="ListParagraph"/>
              <w:numPr>
                <w:ilvl w:val="0"/>
                <w:numId w:val="49"/>
              </w:numPr>
              <w:rPr>
                <w:sz w:val="20"/>
                <w:szCs w:val="20"/>
              </w:rPr>
            </w:pPr>
            <w:r>
              <w:rPr>
                <w:rFonts w:ascii="Times New Roman" w:hAnsi="Times New Roman"/>
                <w:sz w:val="20"/>
                <w:szCs w:val="20"/>
              </w:rPr>
              <w:t>ništa od navedenog</w:t>
            </w:r>
            <w:r w:rsidR="00195488">
              <w:rPr>
                <w:rFonts w:ascii="Times New Roman" w:hAnsi="Times New Roman"/>
                <w:sz w:val="20"/>
                <w:szCs w:val="20"/>
              </w:rPr>
              <w:t>.</w:t>
            </w:r>
          </w:p>
        </w:tc>
      </w:tr>
      <w:tr w:rsidR="009236C0" w:rsidRPr="0008160D" w14:paraId="65244064" w14:textId="77777777" w:rsidTr="000D527D">
        <w:trPr>
          <w:trHeight w:val="466"/>
        </w:trPr>
        <w:tc>
          <w:tcPr>
            <w:tcW w:w="1012" w:type="dxa"/>
            <w:shd w:val="clear" w:color="auto" w:fill="DEEAF6" w:themeFill="accent1" w:themeFillTint="33"/>
            <w:vAlign w:val="center"/>
          </w:tcPr>
          <w:p w14:paraId="6C332A91" w14:textId="20DB0546" w:rsidR="009236C0" w:rsidRDefault="009236C0" w:rsidP="009236C0">
            <w:pPr>
              <w:rPr>
                <w:rFonts w:eastAsia="Calibri"/>
                <w:b/>
                <w:sz w:val="20"/>
                <w:szCs w:val="20"/>
                <w:lang w:eastAsia="en-US"/>
              </w:rPr>
            </w:pPr>
            <w:r>
              <w:rPr>
                <w:rFonts w:eastAsia="Calibri"/>
                <w:b/>
                <w:sz w:val="20"/>
                <w:szCs w:val="20"/>
                <w:lang w:eastAsia="en-US"/>
              </w:rPr>
              <w:t>II.4.2.</w:t>
            </w:r>
          </w:p>
        </w:tc>
        <w:tc>
          <w:tcPr>
            <w:tcW w:w="8434" w:type="dxa"/>
            <w:gridSpan w:val="9"/>
            <w:shd w:val="clear" w:color="auto" w:fill="DEEAF6" w:themeFill="accent1" w:themeFillTint="33"/>
            <w:vAlign w:val="center"/>
          </w:tcPr>
          <w:p w14:paraId="2A464726" w14:textId="31BB72D3" w:rsidR="009236C0" w:rsidRPr="00B52661" w:rsidRDefault="009236C0" w:rsidP="009236C0">
            <w:pPr>
              <w:rPr>
                <w:sz w:val="20"/>
                <w:szCs w:val="20"/>
              </w:rPr>
            </w:pPr>
            <w:r w:rsidRPr="00B52661">
              <w:rPr>
                <w:b/>
                <w:bCs/>
                <w:sz w:val="20"/>
                <w:szCs w:val="20"/>
              </w:rPr>
              <w:t>Navedite katastarske čestice koje su temelj izračuna ekonomske veličine poljopivrednog gospodarstva u Zahtjevu za potporu.</w:t>
            </w:r>
            <w:r w:rsidRPr="00B52661">
              <w:rPr>
                <w:sz w:val="20"/>
                <w:szCs w:val="20"/>
              </w:rPr>
              <w:t xml:space="preserve">  </w:t>
            </w:r>
            <w:r w:rsidRPr="00B52661">
              <w:rPr>
                <w:i/>
                <w:iCs/>
                <w:sz w:val="20"/>
                <w:szCs w:val="20"/>
              </w:rPr>
              <w:t>(odgovoriti  u slučaju da ste na pitanje II.4.1. odgovorili a) ili b). U slučaju da ste odgovorili sa c) nije potrebno ispunjavati.</w:t>
            </w:r>
            <w:r>
              <w:rPr>
                <w:i/>
                <w:iCs/>
                <w:sz w:val="20"/>
                <w:szCs w:val="20"/>
              </w:rPr>
              <w:t>)</w:t>
            </w:r>
          </w:p>
        </w:tc>
      </w:tr>
      <w:tr w:rsidR="009236C0" w:rsidRPr="0008160D" w14:paraId="22E234EA" w14:textId="77777777" w:rsidTr="000D527D">
        <w:trPr>
          <w:trHeight w:val="466"/>
        </w:trPr>
        <w:tc>
          <w:tcPr>
            <w:tcW w:w="1012" w:type="dxa"/>
            <w:shd w:val="clear" w:color="auto" w:fill="DEEAF6" w:themeFill="accent1" w:themeFillTint="33"/>
            <w:vAlign w:val="center"/>
          </w:tcPr>
          <w:p w14:paraId="53A04539" w14:textId="7C0601A3" w:rsidR="009236C0" w:rsidRDefault="009236C0" w:rsidP="009236C0">
            <w:pPr>
              <w:rPr>
                <w:rFonts w:eastAsia="Calibri"/>
                <w:b/>
                <w:sz w:val="20"/>
                <w:szCs w:val="20"/>
                <w:lang w:eastAsia="en-US"/>
              </w:rPr>
            </w:pPr>
            <w:r>
              <w:rPr>
                <w:rFonts w:eastAsia="Calibri"/>
                <w:b/>
                <w:sz w:val="20"/>
                <w:szCs w:val="20"/>
                <w:lang w:eastAsia="en-US"/>
              </w:rPr>
              <w:t>Red br.</w:t>
            </w:r>
          </w:p>
        </w:tc>
        <w:tc>
          <w:tcPr>
            <w:tcW w:w="1575" w:type="dxa"/>
            <w:shd w:val="clear" w:color="auto" w:fill="DEEAF6" w:themeFill="accent1" w:themeFillTint="33"/>
            <w:vAlign w:val="center"/>
          </w:tcPr>
          <w:p w14:paraId="14FB152D" w14:textId="1B467D0B" w:rsidR="009236C0" w:rsidRPr="0008160D" w:rsidRDefault="009236C0" w:rsidP="009236C0">
            <w:pPr>
              <w:rPr>
                <w:rFonts w:eastAsia="Calibri"/>
                <w:b/>
                <w:sz w:val="20"/>
                <w:szCs w:val="20"/>
                <w:lang w:eastAsia="en-US"/>
              </w:rPr>
            </w:pPr>
            <w:r w:rsidRPr="0008160D">
              <w:rPr>
                <w:rFonts w:eastAsia="Calibri"/>
                <w:b/>
                <w:sz w:val="20"/>
                <w:szCs w:val="20"/>
                <w:lang w:eastAsia="en-US"/>
              </w:rPr>
              <w:t>Katastarska čestica prema evidenciji Katastra</w:t>
            </w:r>
            <w:r>
              <w:rPr>
                <w:rFonts w:eastAsia="Calibri"/>
                <w:b/>
                <w:sz w:val="20"/>
                <w:szCs w:val="20"/>
                <w:lang w:eastAsia="en-US"/>
              </w:rPr>
              <w:t xml:space="preserve"> i/ili Zemljišnih </w:t>
            </w:r>
            <w:r>
              <w:rPr>
                <w:rFonts w:eastAsia="Calibri"/>
                <w:b/>
                <w:sz w:val="20"/>
                <w:szCs w:val="20"/>
                <w:lang w:eastAsia="en-US"/>
              </w:rPr>
              <w:lastRenderedPageBreak/>
              <w:t>knjiga</w:t>
            </w:r>
          </w:p>
          <w:p w14:paraId="26179636" w14:textId="77777777" w:rsidR="009236C0" w:rsidRDefault="009236C0" w:rsidP="009236C0">
            <w:pPr>
              <w:rPr>
                <w:rFonts w:eastAsia="Calibri"/>
                <w:b/>
                <w:sz w:val="20"/>
                <w:szCs w:val="20"/>
                <w:lang w:eastAsia="en-US"/>
              </w:rPr>
            </w:pPr>
          </w:p>
        </w:tc>
        <w:tc>
          <w:tcPr>
            <w:tcW w:w="1614" w:type="dxa"/>
            <w:gridSpan w:val="3"/>
            <w:shd w:val="clear" w:color="auto" w:fill="DEEAF6" w:themeFill="accent1" w:themeFillTint="33"/>
            <w:vAlign w:val="center"/>
          </w:tcPr>
          <w:p w14:paraId="55E0A33F" w14:textId="75565E97" w:rsidR="009236C0" w:rsidRPr="0008160D" w:rsidRDefault="009236C0" w:rsidP="009236C0">
            <w:pPr>
              <w:rPr>
                <w:rFonts w:eastAsia="Calibri"/>
                <w:b/>
                <w:sz w:val="20"/>
                <w:szCs w:val="20"/>
                <w:lang w:eastAsia="en-US"/>
              </w:rPr>
            </w:pPr>
            <w:r w:rsidRPr="0008160D">
              <w:rPr>
                <w:rFonts w:eastAsia="Calibri"/>
                <w:b/>
                <w:sz w:val="20"/>
                <w:szCs w:val="20"/>
                <w:lang w:eastAsia="en-US"/>
              </w:rPr>
              <w:lastRenderedPageBreak/>
              <w:t>Katastarska općina prema evidenciji Katastra</w:t>
            </w:r>
            <w:r>
              <w:rPr>
                <w:rFonts w:eastAsia="Calibri"/>
                <w:b/>
                <w:sz w:val="20"/>
                <w:szCs w:val="20"/>
                <w:lang w:eastAsia="en-US"/>
              </w:rPr>
              <w:t xml:space="preserve"> i/ili Zemljišnih </w:t>
            </w:r>
            <w:r>
              <w:rPr>
                <w:rFonts w:eastAsia="Calibri"/>
                <w:b/>
                <w:sz w:val="20"/>
                <w:szCs w:val="20"/>
                <w:lang w:eastAsia="en-US"/>
              </w:rPr>
              <w:lastRenderedPageBreak/>
              <w:t>knjiga</w:t>
            </w:r>
          </w:p>
          <w:p w14:paraId="468C83DB" w14:textId="14BCB279" w:rsidR="009236C0" w:rsidRDefault="009236C0" w:rsidP="009236C0">
            <w:pPr>
              <w:rPr>
                <w:rFonts w:eastAsia="Calibri"/>
                <w:b/>
                <w:sz w:val="20"/>
                <w:szCs w:val="20"/>
                <w:lang w:eastAsia="en-US"/>
              </w:rPr>
            </w:pPr>
          </w:p>
        </w:tc>
        <w:tc>
          <w:tcPr>
            <w:tcW w:w="2622" w:type="dxa"/>
            <w:gridSpan w:val="3"/>
            <w:shd w:val="clear" w:color="auto" w:fill="DEEAF6" w:themeFill="accent1" w:themeFillTint="33"/>
          </w:tcPr>
          <w:p w14:paraId="5E042666" w14:textId="77777777" w:rsidR="009236C0" w:rsidRPr="000D527D" w:rsidRDefault="009236C0" w:rsidP="009236C0">
            <w:pPr>
              <w:rPr>
                <w:b/>
                <w:bCs/>
                <w:sz w:val="20"/>
                <w:szCs w:val="20"/>
              </w:rPr>
            </w:pPr>
            <w:r w:rsidRPr="000D527D">
              <w:rPr>
                <w:b/>
                <w:bCs/>
                <w:sz w:val="20"/>
                <w:szCs w:val="20"/>
              </w:rPr>
              <w:lastRenderedPageBreak/>
              <w:t>Površina katastarske čestice upisane u ARKOD</w:t>
            </w:r>
            <w:r>
              <w:rPr>
                <w:b/>
                <w:bCs/>
                <w:sz w:val="20"/>
                <w:szCs w:val="20"/>
              </w:rPr>
              <w:t xml:space="preserve"> </w:t>
            </w:r>
            <w:r w:rsidRPr="00B52661">
              <w:rPr>
                <w:i/>
                <w:iCs/>
                <w:sz w:val="20"/>
                <w:szCs w:val="20"/>
              </w:rPr>
              <w:t xml:space="preserve">(upisati površinu koja je temelj izračuna ekonomske veličine poljoprivrednog </w:t>
            </w:r>
            <w:r w:rsidRPr="00B52661">
              <w:rPr>
                <w:i/>
                <w:iCs/>
                <w:sz w:val="20"/>
                <w:szCs w:val="20"/>
              </w:rPr>
              <w:lastRenderedPageBreak/>
              <w:t>gospodarstva u  EVPG kalkulatoru)</w:t>
            </w:r>
          </w:p>
        </w:tc>
        <w:tc>
          <w:tcPr>
            <w:tcW w:w="2623" w:type="dxa"/>
            <w:gridSpan w:val="2"/>
            <w:shd w:val="clear" w:color="auto" w:fill="DEEAF6" w:themeFill="accent1" w:themeFillTint="33"/>
          </w:tcPr>
          <w:p w14:paraId="440E892C" w14:textId="3C0AE78B" w:rsidR="009236C0" w:rsidRPr="000D527D" w:rsidRDefault="009236C0" w:rsidP="009236C0">
            <w:pPr>
              <w:rPr>
                <w:b/>
                <w:bCs/>
                <w:sz w:val="20"/>
                <w:szCs w:val="20"/>
              </w:rPr>
            </w:pPr>
            <w:r w:rsidRPr="000D527D">
              <w:rPr>
                <w:b/>
                <w:bCs/>
                <w:sz w:val="20"/>
                <w:szCs w:val="20"/>
              </w:rPr>
              <w:lastRenderedPageBreak/>
              <w:t>Upisati vlasnički status</w:t>
            </w:r>
            <w:r>
              <w:rPr>
                <w:b/>
                <w:bCs/>
                <w:sz w:val="20"/>
                <w:szCs w:val="20"/>
              </w:rPr>
              <w:t xml:space="preserve"> navedena katastarske čestice</w:t>
            </w:r>
            <w:r w:rsidRPr="000D527D">
              <w:rPr>
                <w:b/>
                <w:bCs/>
                <w:sz w:val="20"/>
                <w:szCs w:val="20"/>
              </w:rPr>
              <w:t>:</w:t>
            </w:r>
          </w:p>
          <w:p w14:paraId="4F586734" w14:textId="77777777" w:rsidR="009236C0" w:rsidRPr="00B52661" w:rsidRDefault="009236C0" w:rsidP="009236C0">
            <w:pPr>
              <w:pStyle w:val="ListParagraph"/>
              <w:numPr>
                <w:ilvl w:val="0"/>
                <w:numId w:val="50"/>
              </w:numPr>
              <w:rPr>
                <w:rFonts w:ascii="Times New Roman" w:hAnsi="Times New Roman"/>
                <w:sz w:val="20"/>
                <w:szCs w:val="20"/>
              </w:rPr>
            </w:pPr>
            <w:r w:rsidRPr="00B52661">
              <w:rPr>
                <w:rFonts w:ascii="Times New Roman" w:hAnsi="Times New Roman"/>
                <w:sz w:val="20"/>
                <w:szCs w:val="20"/>
              </w:rPr>
              <w:t>u vlasništvu</w:t>
            </w:r>
          </w:p>
          <w:p w14:paraId="0BF39F59" w14:textId="77777777" w:rsidR="009236C0" w:rsidRPr="00195488" w:rsidRDefault="009236C0" w:rsidP="00195488">
            <w:pPr>
              <w:pStyle w:val="ListParagraph"/>
              <w:numPr>
                <w:ilvl w:val="0"/>
                <w:numId w:val="50"/>
              </w:numPr>
              <w:spacing w:after="0"/>
              <w:rPr>
                <w:sz w:val="20"/>
                <w:szCs w:val="20"/>
              </w:rPr>
            </w:pPr>
            <w:r w:rsidRPr="00B52661">
              <w:rPr>
                <w:rFonts w:ascii="Times New Roman" w:hAnsi="Times New Roman"/>
                <w:sz w:val="20"/>
                <w:szCs w:val="20"/>
              </w:rPr>
              <w:t xml:space="preserve">ugovorna obveza na </w:t>
            </w:r>
            <w:r w:rsidRPr="00B52661">
              <w:rPr>
                <w:rFonts w:ascii="Times New Roman" w:hAnsi="Times New Roman"/>
                <w:sz w:val="20"/>
                <w:szCs w:val="20"/>
              </w:rPr>
              <w:lastRenderedPageBreak/>
              <w:t>period od</w:t>
            </w:r>
            <w:r w:rsidR="00195488">
              <w:rPr>
                <w:rFonts w:ascii="Times New Roman" w:hAnsi="Times New Roman"/>
                <w:sz w:val="20"/>
                <w:szCs w:val="20"/>
              </w:rPr>
              <w:t xml:space="preserve"> minimalno</w:t>
            </w:r>
            <w:r w:rsidRPr="00B52661">
              <w:rPr>
                <w:rFonts w:ascii="Times New Roman" w:hAnsi="Times New Roman"/>
                <w:sz w:val="20"/>
                <w:szCs w:val="20"/>
              </w:rPr>
              <w:t xml:space="preserve"> 15 godina</w:t>
            </w:r>
          </w:p>
          <w:p w14:paraId="17AB54D5" w14:textId="3EE4C917" w:rsidR="00195488" w:rsidRPr="00195488" w:rsidRDefault="00195488" w:rsidP="00195488">
            <w:pPr>
              <w:ind w:left="45"/>
              <w:rPr>
                <w:sz w:val="20"/>
                <w:szCs w:val="20"/>
              </w:rPr>
            </w:pPr>
            <w:r>
              <w:rPr>
                <w:sz w:val="20"/>
                <w:szCs w:val="20"/>
              </w:rPr>
              <w:t>(upisati a ili b za svaku katastarsku česticu)</w:t>
            </w:r>
          </w:p>
        </w:tc>
      </w:tr>
      <w:tr w:rsidR="009236C0" w:rsidRPr="0008160D" w14:paraId="7EAD2A73" w14:textId="77777777" w:rsidTr="000D527D">
        <w:trPr>
          <w:trHeight w:val="466"/>
        </w:trPr>
        <w:tc>
          <w:tcPr>
            <w:tcW w:w="1012" w:type="dxa"/>
            <w:shd w:val="clear" w:color="auto" w:fill="FFFFFF" w:themeFill="background1"/>
            <w:vAlign w:val="center"/>
          </w:tcPr>
          <w:p w14:paraId="228B6CF3" w14:textId="77777777" w:rsidR="009236C0" w:rsidRDefault="009236C0" w:rsidP="009236C0">
            <w:pPr>
              <w:rPr>
                <w:rFonts w:eastAsia="Calibri"/>
                <w:b/>
                <w:sz w:val="20"/>
                <w:szCs w:val="20"/>
                <w:lang w:eastAsia="en-US"/>
              </w:rPr>
            </w:pPr>
          </w:p>
        </w:tc>
        <w:tc>
          <w:tcPr>
            <w:tcW w:w="1575" w:type="dxa"/>
            <w:shd w:val="clear" w:color="auto" w:fill="FFFFFF" w:themeFill="background1"/>
            <w:vAlign w:val="center"/>
          </w:tcPr>
          <w:p w14:paraId="59DF5C00" w14:textId="77777777" w:rsidR="009236C0" w:rsidRPr="0008160D" w:rsidRDefault="009236C0" w:rsidP="009236C0">
            <w:pPr>
              <w:jc w:val="both"/>
              <w:rPr>
                <w:rFonts w:eastAsia="Calibri"/>
                <w:b/>
                <w:sz w:val="20"/>
                <w:szCs w:val="20"/>
                <w:lang w:eastAsia="en-US"/>
              </w:rPr>
            </w:pPr>
          </w:p>
        </w:tc>
        <w:tc>
          <w:tcPr>
            <w:tcW w:w="1614" w:type="dxa"/>
            <w:gridSpan w:val="3"/>
            <w:shd w:val="clear" w:color="auto" w:fill="FFFFFF" w:themeFill="background1"/>
            <w:vAlign w:val="center"/>
          </w:tcPr>
          <w:p w14:paraId="68D94EE7" w14:textId="77777777" w:rsidR="009236C0" w:rsidRPr="0008160D" w:rsidRDefault="009236C0" w:rsidP="009236C0">
            <w:pPr>
              <w:jc w:val="both"/>
              <w:rPr>
                <w:rFonts w:eastAsia="Calibri"/>
                <w:b/>
                <w:sz w:val="20"/>
                <w:szCs w:val="20"/>
                <w:lang w:eastAsia="en-US"/>
              </w:rPr>
            </w:pPr>
          </w:p>
        </w:tc>
        <w:tc>
          <w:tcPr>
            <w:tcW w:w="2622" w:type="dxa"/>
            <w:gridSpan w:val="3"/>
            <w:shd w:val="clear" w:color="auto" w:fill="FFFFFF" w:themeFill="background1"/>
            <w:vAlign w:val="center"/>
          </w:tcPr>
          <w:p w14:paraId="21E4D051" w14:textId="77777777" w:rsidR="009236C0" w:rsidRDefault="009236C0" w:rsidP="009236C0">
            <w:pPr>
              <w:pStyle w:val="ListParagraph"/>
              <w:rPr>
                <w:rFonts w:ascii="Times New Roman" w:hAnsi="Times New Roman"/>
                <w:sz w:val="20"/>
                <w:szCs w:val="20"/>
              </w:rPr>
            </w:pPr>
          </w:p>
        </w:tc>
        <w:tc>
          <w:tcPr>
            <w:tcW w:w="2623" w:type="dxa"/>
            <w:gridSpan w:val="2"/>
            <w:shd w:val="clear" w:color="auto" w:fill="FFFFFF" w:themeFill="background1"/>
            <w:vAlign w:val="center"/>
          </w:tcPr>
          <w:p w14:paraId="73B4EB20" w14:textId="01BF45C9" w:rsidR="009236C0" w:rsidRDefault="009236C0" w:rsidP="009236C0">
            <w:pPr>
              <w:pStyle w:val="ListParagraph"/>
              <w:rPr>
                <w:rFonts w:ascii="Times New Roman" w:hAnsi="Times New Roman"/>
                <w:sz w:val="20"/>
                <w:szCs w:val="20"/>
              </w:rPr>
            </w:pPr>
          </w:p>
        </w:tc>
      </w:tr>
      <w:tr w:rsidR="009236C0" w:rsidRPr="0008160D" w14:paraId="08CFBA29" w14:textId="77777777" w:rsidTr="000D527D">
        <w:trPr>
          <w:trHeight w:val="466"/>
        </w:trPr>
        <w:tc>
          <w:tcPr>
            <w:tcW w:w="1012" w:type="dxa"/>
            <w:shd w:val="clear" w:color="auto" w:fill="FFFFFF" w:themeFill="background1"/>
            <w:vAlign w:val="center"/>
          </w:tcPr>
          <w:p w14:paraId="7D931515" w14:textId="77777777" w:rsidR="009236C0" w:rsidRDefault="009236C0" w:rsidP="009236C0">
            <w:pPr>
              <w:rPr>
                <w:rFonts w:eastAsia="Calibri"/>
                <w:b/>
                <w:sz w:val="20"/>
                <w:szCs w:val="20"/>
                <w:lang w:eastAsia="en-US"/>
              </w:rPr>
            </w:pPr>
          </w:p>
        </w:tc>
        <w:tc>
          <w:tcPr>
            <w:tcW w:w="1575" w:type="dxa"/>
            <w:shd w:val="clear" w:color="auto" w:fill="FFFFFF" w:themeFill="background1"/>
            <w:vAlign w:val="center"/>
          </w:tcPr>
          <w:p w14:paraId="0E9CBEE4" w14:textId="77777777" w:rsidR="009236C0" w:rsidRPr="0008160D" w:rsidRDefault="009236C0" w:rsidP="009236C0">
            <w:pPr>
              <w:jc w:val="both"/>
              <w:rPr>
                <w:rFonts w:eastAsia="Calibri"/>
                <w:b/>
                <w:sz w:val="20"/>
                <w:szCs w:val="20"/>
                <w:lang w:eastAsia="en-US"/>
              </w:rPr>
            </w:pPr>
          </w:p>
        </w:tc>
        <w:tc>
          <w:tcPr>
            <w:tcW w:w="1614" w:type="dxa"/>
            <w:gridSpan w:val="3"/>
            <w:shd w:val="clear" w:color="auto" w:fill="FFFFFF" w:themeFill="background1"/>
            <w:vAlign w:val="center"/>
          </w:tcPr>
          <w:p w14:paraId="2E53F8D6" w14:textId="77777777" w:rsidR="009236C0" w:rsidRPr="0008160D" w:rsidRDefault="009236C0" w:rsidP="009236C0">
            <w:pPr>
              <w:jc w:val="both"/>
              <w:rPr>
                <w:rFonts w:eastAsia="Calibri"/>
                <w:b/>
                <w:sz w:val="20"/>
                <w:szCs w:val="20"/>
                <w:lang w:eastAsia="en-US"/>
              </w:rPr>
            </w:pPr>
          </w:p>
        </w:tc>
        <w:tc>
          <w:tcPr>
            <w:tcW w:w="2622" w:type="dxa"/>
            <w:gridSpan w:val="3"/>
            <w:shd w:val="clear" w:color="auto" w:fill="FFFFFF" w:themeFill="background1"/>
            <w:vAlign w:val="center"/>
          </w:tcPr>
          <w:p w14:paraId="37274E21" w14:textId="77777777" w:rsidR="009236C0" w:rsidRDefault="009236C0" w:rsidP="009236C0">
            <w:pPr>
              <w:pStyle w:val="ListParagraph"/>
              <w:rPr>
                <w:rFonts w:ascii="Times New Roman" w:hAnsi="Times New Roman"/>
                <w:sz w:val="20"/>
                <w:szCs w:val="20"/>
              </w:rPr>
            </w:pPr>
          </w:p>
        </w:tc>
        <w:tc>
          <w:tcPr>
            <w:tcW w:w="2623" w:type="dxa"/>
            <w:gridSpan w:val="2"/>
            <w:shd w:val="clear" w:color="auto" w:fill="FFFFFF" w:themeFill="background1"/>
            <w:vAlign w:val="center"/>
          </w:tcPr>
          <w:p w14:paraId="667DF292" w14:textId="42E71BEE" w:rsidR="009236C0" w:rsidRDefault="009236C0" w:rsidP="009236C0">
            <w:pPr>
              <w:pStyle w:val="ListParagraph"/>
              <w:rPr>
                <w:rFonts w:ascii="Times New Roman" w:hAnsi="Times New Roman"/>
                <w:sz w:val="20"/>
                <w:szCs w:val="20"/>
              </w:rPr>
            </w:pPr>
          </w:p>
        </w:tc>
      </w:tr>
      <w:tr w:rsidR="009236C0" w:rsidRPr="0008160D" w14:paraId="7908CDAD" w14:textId="77777777" w:rsidTr="000D527D">
        <w:trPr>
          <w:trHeight w:val="466"/>
        </w:trPr>
        <w:tc>
          <w:tcPr>
            <w:tcW w:w="1012" w:type="dxa"/>
            <w:shd w:val="clear" w:color="auto" w:fill="FFFFFF" w:themeFill="background1"/>
            <w:vAlign w:val="center"/>
          </w:tcPr>
          <w:p w14:paraId="67F91CEB" w14:textId="77777777" w:rsidR="009236C0" w:rsidRDefault="009236C0" w:rsidP="009236C0">
            <w:pPr>
              <w:rPr>
                <w:rFonts w:eastAsia="Calibri"/>
                <w:b/>
                <w:sz w:val="20"/>
                <w:szCs w:val="20"/>
                <w:lang w:eastAsia="en-US"/>
              </w:rPr>
            </w:pPr>
          </w:p>
        </w:tc>
        <w:tc>
          <w:tcPr>
            <w:tcW w:w="1575" w:type="dxa"/>
            <w:shd w:val="clear" w:color="auto" w:fill="FFFFFF" w:themeFill="background1"/>
            <w:vAlign w:val="center"/>
          </w:tcPr>
          <w:p w14:paraId="5AD74AFF" w14:textId="77777777" w:rsidR="009236C0" w:rsidRPr="0008160D" w:rsidRDefault="009236C0" w:rsidP="009236C0">
            <w:pPr>
              <w:jc w:val="both"/>
              <w:rPr>
                <w:rFonts w:eastAsia="Calibri"/>
                <w:b/>
                <w:sz w:val="20"/>
                <w:szCs w:val="20"/>
                <w:lang w:eastAsia="en-US"/>
              </w:rPr>
            </w:pPr>
          </w:p>
        </w:tc>
        <w:tc>
          <w:tcPr>
            <w:tcW w:w="1614" w:type="dxa"/>
            <w:gridSpan w:val="3"/>
            <w:shd w:val="clear" w:color="auto" w:fill="FFFFFF" w:themeFill="background1"/>
            <w:vAlign w:val="center"/>
          </w:tcPr>
          <w:p w14:paraId="1064FA7F" w14:textId="77777777" w:rsidR="009236C0" w:rsidRPr="0008160D" w:rsidRDefault="009236C0" w:rsidP="009236C0">
            <w:pPr>
              <w:jc w:val="both"/>
              <w:rPr>
                <w:rFonts w:eastAsia="Calibri"/>
                <w:b/>
                <w:sz w:val="20"/>
                <w:szCs w:val="20"/>
                <w:lang w:eastAsia="en-US"/>
              </w:rPr>
            </w:pPr>
          </w:p>
        </w:tc>
        <w:tc>
          <w:tcPr>
            <w:tcW w:w="2622" w:type="dxa"/>
            <w:gridSpan w:val="3"/>
            <w:shd w:val="clear" w:color="auto" w:fill="FFFFFF" w:themeFill="background1"/>
            <w:vAlign w:val="center"/>
          </w:tcPr>
          <w:p w14:paraId="0CEA9628" w14:textId="77777777" w:rsidR="009236C0" w:rsidRDefault="009236C0" w:rsidP="009236C0">
            <w:pPr>
              <w:pStyle w:val="ListParagraph"/>
              <w:rPr>
                <w:rFonts w:ascii="Times New Roman" w:hAnsi="Times New Roman"/>
                <w:sz w:val="20"/>
                <w:szCs w:val="20"/>
              </w:rPr>
            </w:pPr>
          </w:p>
        </w:tc>
        <w:tc>
          <w:tcPr>
            <w:tcW w:w="2623" w:type="dxa"/>
            <w:gridSpan w:val="2"/>
            <w:shd w:val="clear" w:color="auto" w:fill="FFFFFF" w:themeFill="background1"/>
            <w:vAlign w:val="center"/>
          </w:tcPr>
          <w:p w14:paraId="1E8F42F7" w14:textId="77777777" w:rsidR="009236C0" w:rsidRDefault="009236C0" w:rsidP="009236C0">
            <w:pPr>
              <w:pStyle w:val="ListParagraph"/>
              <w:rPr>
                <w:rFonts w:ascii="Times New Roman" w:hAnsi="Times New Roman"/>
                <w:sz w:val="20"/>
                <w:szCs w:val="20"/>
              </w:rPr>
            </w:pPr>
          </w:p>
        </w:tc>
      </w:tr>
    </w:tbl>
    <w:p w14:paraId="5BEBFCE8" w14:textId="491A58FA" w:rsidR="0005012B" w:rsidRDefault="0005012B" w:rsidP="00742722">
      <w:pPr>
        <w:rPr>
          <w:sz w:val="20"/>
          <w:szCs w:val="20"/>
        </w:rPr>
      </w:pPr>
    </w:p>
    <w:p w14:paraId="12D45ACC" w14:textId="77777777" w:rsidR="00EC5630" w:rsidRPr="00742722" w:rsidRDefault="00EC5630" w:rsidP="00742722">
      <w:pPr>
        <w:rPr>
          <w:sz w:val="20"/>
          <w:szCs w:val="20"/>
        </w:rPr>
      </w:pPr>
    </w:p>
    <w:tbl>
      <w:tblPr>
        <w:tblStyle w:val="TableGrid"/>
        <w:tblW w:w="9464" w:type="dxa"/>
        <w:tblLayout w:type="fixed"/>
        <w:tblLook w:val="04A0" w:firstRow="1" w:lastRow="0" w:firstColumn="1" w:lastColumn="0" w:noHBand="0" w:noVBand="1"/>
      </w:tblPr>
      <w:tblGrid>
        <w:gridCol w:w="704"/>
        <w:gridCol w:w="7494"/>
        <w:gridCol w:w="12"/>
        <w:gridCol w:w="1254"/>
      </w:tblGrid>
      <w:tr w:rsidR="00EC5630" w:rsidRPr="0008160D" w14:paraId="3CDD57DE" w14:textId="77777777" w:rsidTr="00B52661">
        <w:trPr>
          <w:trHeight w:val="395"/>
        </w:trPr>
        <w:tc>
          <w:tcPr>
            <w:tcW w:w="9464" w:type="dxa"/>
            <w:gridSpan w:val="4"/>
            <w:shd w:val="clear" w:color="auto" w:fill="FFF2CC" w:themeFill="accent4" w:themeFillTint="33"/>
            <w:vAlign w:val="center"/>
          </w:tcPr>
          <w:p w14:paraId="704FB4F0" w14:textId="77777777" w:rsidR="00EC5630" w:rsidRPr="0008160D" w:rsidRDefault="00EC5630" w:rsidP="00016F83">
            <w:pPr>
              <w:rPr>
                <w:b/>
                <w:sz w:val="20"/>
                <w:szCs w:val="20"/>
              </w:rPr>
            </w:pPr>
            <w:r w:rsidRPr="0008160D">
              <w:rPr>
                <w:b/>
                <w:sz w:val="20"/>
                <w:szCs w:val="20"/>
              </w:rPr>
              <w:t>III. KRITERIJI ODABIRA</w:t>
            </w:r>
          </w:p>
        </w:tc>
      </w:tr>
      <w:tr w:rsidR="00EC5630" w:rsidRPr="0008160D" w14:paraId="70C8B187" w14:textId="77777777" w:rsidTr="00B52661">
        <w:trPr>
          <w:trHeight w:val="274"/>
        </w:trPr>
        <w:tc>
          <w:tcPr>
            <w:tcW w:w="9464" w:type="dxa"/>
            <w:gridSpan w:val="4"/>
            <w:shd w:val="clear" w:color="auto" w:fill="DEEAF6" w:themeFill="accent1" w:themeFillTint="33"/>
          </w:tcPr>
          <w:p w14:paraId="1280C315" w14:textId="77777777" w:rsidR="00EC5630" w:rsidRPr="0008160D" w:rsidRDefault="00EC5630" w:rsidP="00016F83">
            <w:pPr>
              <w:jc w:val="both"/>
              <w:rPr>
                <w:b/>
                <w:sz w:val="20"/>
                <w:szCs w:val="20"/>
              </w:rPr>
            </w:pPr>
            <w:r w:rsidRPr="0008160D">
              <w:rPr>
                <w:b/>
                <w:sz w:val="20"/>
                <w:szCs w:val="20"/>
              </w:rPr>
              <w:t xml:space="preserve">III.1. OSTVARENI BROJ BODOVA </w:t>
            </w:r>
            <w:r w:rsidRPr="0008160D">
              <w:rPr>
                <w:i/>
                <w:sz w:val="20"/>
                <w:szCs w:val="20"/>
              </w:rPr>
              <w:t xml:space="preserve">(kod svakog pojedinačnog kriterija odabira </w:t>
            </w:r>
            <w:r w:rsidRPr="0008160D">
              <w:rPr>
                <w:b/>
                <w:i/>
                <w:sz w:val="20"/>
                <w:szCs w:val="20"/>
              </w:rPr>
              <w:t>zadebljate</w:t>
            </w:r>
            <w:r w:rsidRPr="0008160D">
              <w:rPr>
                <w:i/>
                <w:sz w:val="20"/>
                <w:szCs w:val="20"/>
              </w:rPr>
              <w:t xml:space="preserve"> </w:t>
            </w:r>
            <w:r w:rsidRPr="0008160D">
              <w:rPr>
                <w:b/>
                <w:i/>
                <w:sz w:val="20"/>
                <w:szCs w:val="20"/>
              </w:rPr>
              <w:t xml:space="preserve">– boldajte  </w:t>
            </w:r>
            <w:r w:rsidRPr="0008160D">
              <w:rPr>
                <w:i/>
                <w:sz w:val="20"/>
                <w:szCs w:val="20"/>
              </w:rPr>
              <w:t>koliko bodova ostvarujete po istome, ukoliko ne ostvarujete bodove po pojedinom kriteriju nije potrebno označavati“)</w:t>
            </w:r>
          </w:p>
        </w:tc>
      </w:tr>
      <w:tr w:rsidR="00EC5630" w:rsidRPr="0008160D" w14:paraId="7C9B97D9" w14:textId="77777777" w:rsidTr="00B52661">
        <w:trPr>
          <w:trHeight w:val="274"/>
        </w:trPr>
        <w:tc>
          <w:tcPr>
            <w:tcW w:w="704" w:type="dxa"/>
            <w:shd w:val="clear" w:color="auto" w:fill="DEEAF6" w:themeFill="accent1" w:themeFillTint="33"/>
          </w:tcPr>
          <w:p w14:paraId="5E4F6B06" w14:textId="77777777" w:rsidR="00EC5630" w:rsidRPr="0008160D" w:rsidRDefault="00EC5630" w:rsidP="00016F83">
            <w:pPr>
              <w:jc w:val="center"/>
              <w:rPr>
                <w:b/>
                <w:sz w:val="20"/>
                <w:szCs w:val="20"/>
              </w:rPr>
            </w:pPr>
            <w:r>
              <w:rPr>
                <w:b/>
                <w:sz w:val="20"/>
                <w:szCs w:val="20"/>
              </w:rPr>
              <w:t>1.</w:t>
            </w:r>
          </w:p>
        </w:tc>
        <w:tc>
          <w:tcPr>
            <w:tcW w:w="8760" w:type="dxa"/>
            <w:gridSpan w:val="3"/>
            <w:shd w:val="clear" w:color="auto" w:fill="DEEAF6" w:themeFill="accent1" w:themeFillTint="33"/>
          </w:tcPr>
          <w:p w14:paraId="27C99D13" w14:textId="77777777" w:rsidR="00EC5630" w:rsidRPr="0008160D" w:rsidRDefault="00EC5630" w:rsidP="00016F83">
            <w:pPr>
              <w:ind w:left="92"/>
              <w:rPr>
                <w:b/>
                <w:sz w:val="20"/>
                <w:szCs w:val="20"/>
              </w:rPr>
            </w:pPr>
            <w:r w:rsidRPr="00071EEE">
              <w:rPr>
                <w:b/>
                <w:sz w:val="20"/>
                <w:szCs w:val="20"/>
              </w:rPr>
              <w:t>Ekonomska veličina poljoprivrednog gospodarstva</w:t>
            </w:r>
          </w:p>
        </w:tc>
      </w:tr>
      <w:tr w:rsidR="00EC5630" w:rsidRPr="0008160D" w14:paraId="321856D4" w14:textId="77777777" w:rsidTr="00B52661">
        <w:trPr>
          <w:trHeight w:val="340"/>
        </w:trPr>
        <w:tc>
          <w:tcPr>
            <w:tcW w:w="704" w:type="dxa"/>
            <w:shd w:val="clear" w:color="auto" w:fill="F2F2F2" w:themeFill="background1" w:themeFillShade="F2"/>
            <w:vAlign w:val="center"/>
          </w:tcPr>
          <w:p w14:paraId="781D57A4"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18B81981" w14:textId="77777777" w:rsidR="00EC5630" w:rsidRPr="00D15E2E" w:rsidRDefault="00EC5630" w:rsidP="00016F83">
            <w:pPr>
              <w:rPr>
                <w:bCs/>
                <w:sz w:val="20"/>
                <w:szCs w:val="20"/>
              </w:rPr>
            </w:pPr>
            <w:r w:rsidRPr="00D15E2E">
              <w:rPr>
                <w:bCs/>
                <w:sz w:val="20"/>
                <w:szCs w:val="20"/>
              </w:rPr>
              <w:t>8.000 € - 24.999 €</w:t>
            </w:r>
          </w:p>
        </w:tc>
        <w:tc>
          <w:tcPr>
            <w:tcW w:w="1254" w:type="dxa"/>
            <w:shd w:val="clear" w:color="auto" w:fill="F2F2F2" w:themeFill="background1" w:themeFillShade="F2"/>
            <w:vAlign w:val="center"/>
          </w:tcPr>
          <w:p w14:paraId="69B72521" w14:textId="77777777" w:rsidR="00EC5630" w:rsidRPr="00D15E2E" w:rsidRDefault="00EC5630" w:rsidP="00016F83">
            <w:pPr>
              <w:jc w:val="center"/>
              <w:rPr>
                <w:bCs/>
                <w:sz w:val="20"/>
                <w:szCs w:val="20"/>
              </w:rPr>
            </w:pPr>
            <w:r w:rsidRPr="00D15E2E">
              <w:rPr>
                <w:bCs/>
                <w:sz w:val="20"/>
                <w:szCs w:val="20"/>
              </w:rPr>
              <w:t>15</w:t>
            </w:r>
          </w:p>
        </w:tc>
      </w:tr>
      <w:tr w:rsidR="00EC5630" w:rsidRPr="0008160D" w14:paraId="271B30D2" w14:textId="77777777" w:rsidTr="00B52661">
        <w:trPr>
          <w:trHeight w:val="340"/>
        </w:trPr>
        <w:tc>
          <w:tcPr>
            <w:tcW w:w="704" w:type="dxa"/>
            <w:shd w:val="clear" w:color="auto" w:fill="F2F2F2" w:themeFill="background1" w:themeFillShade="F2"/>
            <w:vAlign w:val="center"/>
          </w:tcPr>
          <w:p w14:paraId="6AC7D5CF"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0F625B64" w14:textId="77777777" w:rsidR="00EC5630" w:rsidRPr="0008160D" w:rsidRDefault="00EC5630" w:rsidP="00016F83">
            <w:pPr>
              <w:rPr>
                <w:sz w:val="20"/>
                <w:szCs w:val="20"/>
              </w:rPr>
            </w:pPr>
            <w:r w:rsidRPr="00071EEE">
              <w:rPr>
                <w:sz w:val="20"/>
                <w:szCs w:val="20"/>
              </w:rPr>
              <w:t>25.000€ - 49.999 €</w:t>
            </w:r>
          </w:p>
        </w:tc>
        <w:tc>
          <w:tcPr>
            <w:tcW w:w="1254" w:type="dxa"/>
            <w:shd w:val="clear" w:color="auto" w:fill="F2F2F2" w:themeFill="background1" w:themeFillShade="F2"/>
            <w:vAlign w:val="center"/>
          </w:tcPr>
          <w:p w14:paraId="4B58C21A" w14:textId="77777777" w:rsidR="00EC5630" w:rsidRPr="0008160D" w:rsidRDefault="00EC5630" w:rsidP="00016F83">
            <w:pPr>
              <w:jc w:val="center"/>
              <w:rPr>
                <w:sz w:val="20"/>
                <w:szCs w:val="20"/>
              </w:rPr>
            </w:pPr>
            <w:r>
              <w:rPr>
                <w:sz w:val="20"/>
                <w:szCs w:val="20"/>
              </w:rPr>
              <w:t>10</w:t>
            </w:r>
          </w:p>
        </w:tc>
      </w:tr>
      <w:tr w:rsidR="00EC5630" w:rsidRPr="0008160D" w14:paraId="0CF1FB1E" w14:textId="77777777" w:rsidTr="00B52661">
        <w:trPr>
          <w:trHeight w:val="340"/>
        </w:trPr>
        <w:tc>
          <w:tcPr>
            <w:tcW w:w="704" w:type="dxa"/>
            <w:shd w:val="clear" w:color="auto" w:fill="DEEAF6" w:themeFill="accent1" w:themeFillTint="33"/>
            <w:vAlign w:val="center"/>
          </w:tcPr>
          <w:p w14:paraId="592CA5CE" w14:textId="77777777" w:rsidR="00EC5630" w:rsidRPr="00D15E2E" w:rsidRDefault="00EC5630" w:rsidP="00016F83">
            <w:pPr>
              <w:jc w:val="center"/>
              <w:rPr>
                <w:b/>
                <w:bCs/>
                <w:sz w:val="20"/>
                <w:szCs w:val="20"/>
              </w:rPr>
            </w:pPr>
            <w:r w:rsidRPr="00D15E2E">
              <w:rPr>
                <w:b/>
                <w:bCs/>
                <w:sz w:val="20"/>
                <w:szCs w:val="20"/>
              </w:rPr>
              <w:t>2.</w:t>
            </w:r>
          </w:p>
        </w:tc>
        <w:tc>
          <w:tcPr>
            <w:tcW w:w="8760" w:type="dxa"/>
            <w:gridSpan w:val="3"/>
            <w:shd w:val="clear" w:color="auto" w:fill="DEEAF6" w:themeFill="accent1" w:themeFillTint="33"/>
            <w:vAlign w:val="center"/>
          </w:tcPr>
          <w:p w14:paraId="20E1AE8C" w14:textId="77777777" w:rsidR="00EC5630" w:rsidRPr="0008160D" w:rsidRDefault="00EC5630" w:rsidP="00016F83">
            <w:pPr>
              <w:rPr>
                <w:b/>
                <w:sz w:val="20"/>
                <w:szCs w:val="20"/>
              </w:rPr>
            </w:pPr>
            <w:r w:rsidRPr="00071EEE">
              <w:rPr>
                <w:b/>
                <w:sz w:val="20"/>
                <w:szCs w:val="20"/>
              </w:rPr>
              <w:t>Vlasnički status poljoprivrednog gospodarstva</w:t>
            </w:r>
          </w:p>
        </w:tc>
      </w:tr>
      <w:tr w:rsidR="00EC5630" w:rsidRPr="0008160D" w14:paraId="296E1316" w14:textId="77777777" w:rsidTr="00B52661">
        <w:trPr>
          <w:trHeight w:val="340"/>
        </w:trPr>
        <w:tc>
          <w:tcPr>
            <w:tcW w:w="704" w:type="dxa"/>
            <w:shd w:val="clear" w:color="auto" w:fill="F2F2F2" w:themeFill="background1" w:themeFillShade="F2"/>
            <w:vAlign w:val="center"/>
          </w:tcPr>
          <w:p w14:paraId="3A3B619A"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131C1129" w14:textId="31C8DA05" w:rsidR="00EC5630" w:rsidRPr="00D15E2E" w:rsidRDefault="00B21817" w:rsidP="00016F83">
            <w:pPr>
              <w:rPr>
                <w:bCs/>
                <w:sz w:val="20"/>
                <w:szCs w:val="20"/>
              </w:rPr>
            </w:pPr>
            <w:r>
              <w:rPr>
                <w:bCs/>
                <w:sz w:val="20"/>
                <w:szCs w:val="20"/>
              </w:rPr>
              <w:t>Korisnik</w:t>
            </w:r>
            <w:r w:rsidR="00EC5630" w:rsidRPr="00D15E2E">
              <w:rPr>
                <w:bCs/>
                <w:sz w:val="20"/>
                <w:szCs w:val="20"/>
              </w:rPr>
              <w:t xml:space="preserve"> je vlasnik PG-a/poljoprivrednog potencijala</w:t>
            </w:r>
          </w:p>
        </w:tc>
        <w:tc>
          <w:tcPr>
            <w:tcW w:w="1254" w:type="dxa"/>
            <w:shd w:val="clear" w:color="auto" w:fill="F2F2F2" w:themeFill="background1" w:themeFillShade="F2"/>
            <w:vAlign w:val="center"/>
          </w:tcPr>
          <w:p w14:paraId="36CB1EEC" w14:textId="77777777" w:rsidR="00EC5630" w:rsidRPr="00D15E2E" w:rsidRDefault="00EC5630" w:rsidP="00016F83">
            <w:pPr>
              <w:jc w:val="center"/>
              <w:rPr>
                <w:bCs/>
                <w:sz w:val="20"/>
                <w:szCs w:val="20"/>
              </w:rPr>
            </w:pPr>
            <w:r w:rsidRPr="00D15E2E">
              <w:rPr>
                <w:bCs/>
                <w:sz w:val="20"/>
                <w:szCs w:val="20"/>
              </w:rPr>
              <w:t>10</w:t>
            </w:r>
          </w:p>
        </w:tc>
      </w:tr>
      <w:tr w:rsidR="00EC5630" w:rsidRPr="0008160D" w14:paraId="650DB0EB" w14:textId="77777777" w:rsidTr="00B52661">
        <w:trPr>
          <w:trHeight w:val="340"/>
        </w:trPr>
        <w:tc>
          <w:tcPr>
            <w:tcW w:w="704" w:type="dxa"/>
            <w:shd w:val="clear" w:color="auto" w:fill="F2F2F2" w:themeFill="background1" w:themeFillShade="F2"/>
            <w:vAlign w:val="center"/>
          </w:tcPr>
          <w:p w14:paraId="7EDEF42D"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4A4A6399" w14:textId="2404D589" w:rsidR="00EC5630" w:rsidRPr="0008160D" w:rsidRDefault="00B21817" w:rsidP="00016F83">
            <w:pPr>
              <w:rPr>
                <w:sz w:val="20"/>
                <w:szCs w:val="20"/>
              </w:rPr>
            </w:pPr>
            <w:r>
              <w:rPr>
                <w:sz w:val="20"/>
                <w:szCs w:val="20"/>
              </w:rPr>
              <w:t>Korisnik</w:t>
            </w:r>
            <w:r w:rsidR="00EC5630" w:rsidRPr="00071EEE">
              <w:rPr>
                <w:sz w:val="20"/>
                <w:szCs w:val="20"/>
              </w:rPr>
              <w:t xml:space="preserve"> ima pravo korištenja poljoprivrednog potencijala u projektu </w:t>
            </w:r>
            <w:r w:rsidR="000D527D">
              <w:rPr>
                <w:sz w:val="20"/>
                <w:szCs w:val="20"/>
              </w:rPr>
              <w:t xml:space="preserve">minimalno </w:t>
            </w:r>
            <w:r w:rsidR="00EC5630" w:rsidRPr="00071EEE">
              <w:rPr>
                <w:sz w:val="20"/>
                <w:szCs w:val="20"/>
              </w:rPr>
              <w:t>15 godina</w:t>
            </w:r>
          </w:p>
        </w:tc>
        <w:tc>
          <w:tcPr>
            <w:tcW w:w="1254" w:type="dxa"/>
            <w:shd w:val="clear" w:color="auto" w:fill="F2F2F2" w:themeFill="background1" w:themeFillShade="F2"/>
            <w:vAlign w:val="center"/>
          </w:tcPr>
          <w:p w14:paraId="22DBCB29" w14:textId="77777777" w:rsidR="00EC5630" w:rsidRPr="0008160D" w:rsidRDefault="00EC5630" w:rsidP="00016F83">
            <w:pPr>
              <w:jc w:val="center"/>
              <w:rPr>
                <w:sz w:val="20"/>
                <w:szCs w:val="20"/>
              </w:rPr>
            </w:pPr>
            <w:r>
              <w:rPr>
                <w:sz w:val="20"/>
                <w:szCs w:val="20"/>
              </w:rPr>
              <w:t>5</w:t>
            </w:r>
          </w:p>
        </w:tc>
      </w:tr>
      <w:tr w:rsidR="00EC5630" w:rsidRPr="0008160D" w14:paraId="09A73D9A" w14:textId="77777777" w:rsidTr="00B52661">
        <w:trPr>
          <w:trHeight w:val="340"/>
        </w:trPr>
        <w:tc>
          <w:tcPr>
            <w:tcW w:w="704" w:type="dxa"/>
            <w:shd w:val="clear" w:color="auto" w:fill="DEEAF6" w:themeFill="accent1" w:themeFillTint="33"/>
            <w:vAlign w:val="center"/>
          </w:tcPr>
          <w:p w14:paraId="59491D15" w14:textId="77777777" w:rsidR="00EC5630" w:rsidRPr="00D15E2E" w:rsidRDefault="00EC5630" w:rsidP="00016F83">
            <w:pPr>
              <w:jc w:val="center"/>
              <w:rPr>
                <w:b/>
                <w:bCs/>
                <w:sz w:val="20"/>
                <w:szCs w:val="20"/>
              </w:rPr>
            </w:pPr>
            <w:r w:rsidRPr="00D15E2E">
              <w:rPr>
                <w:b/>
                <w:bCs/>
                <w:sz w:val="20"/>
                <w:szCs w:val="20"/>
              </w:rPr>
              <w:t>3.</w:t>
            </w:r>
          </w:p>
        </w:tc>
        <w:tc>
          <w:tcPr>
            <w:tcW w:w="8760" w:type="dxa"/>
            <w:gridSpan w:val="3"/>
            <w:shd w:val="clear" w:color="auto" w:fill="DEEAF6" w:themeFill="accent1" w:themeFillTint="33"/>
            <w:vAlign w:val="center"/>
          </w:tcPr>
          <w:p w14:paraId="64ED962E" w14:textId="35FA25D7" w:rsidR="00EC5630" w:rsidRPr="0008160D" w:rsidRDefault="00EC5630" w:rsidP="00016F83">
            <w:pPr>
              <w:rPr>
                <w:b/>
                <w:sz w:val="20"/>
                <w:szCs w:val="20"/>
              </w:rPr>
            </w:pPr>
            <w:r w:rsidRPr="00071EEE">
              <w:rPr>
                <w:b/>
                <w:sz w:val="20"/>
                <w:szCs w:val="20"/>
              </w:rPr>
              <w:t xml:space="preserve">Stručna sprema </w:t>
            </w:r>
            <w:r>
              <w:rPr>
                <w:b/>
                <w:sz w:val="20"/>
                <w:szCs w:val="20"/>
              </w:rPr>
              <w:t xml:space="preserve">i radno iskustvo </w:t>
            </w:r>
            <w:ins w:id="1" w:author="Tatjana" w:date="2020-01-09T09:28:00Z">
              <w:r w:rsidR="000326C0">
                <w:rPr>
                  <w:b/>
                  <w:sz w:val="20"/>
                  <w:szCs w:val="20"/>
                </w:rPr>
                <w:t>korisnika</w:t>
              </w:r>
            </w:ins>
            <w:del w:id="2" w:author="Tatjana" w:date="2020-01-09T09:28:00Z">
              <w:r w:rsidRPr="00071EEE" w:rsidDel="000326C0">
                <w:rPr>
                  <w:b/>
                  <w:sz w:val="20"/>
                  <w:szCs w:val="20"/>
                </w:rPr>
                <w:delText>nositelja projekta</w:delText>
              </w:r>
            </w:del>
          </w:p>
        </w:tc>
      </w:tr>
      <w:tr w:rsidR="00EC5630" w:rsidRPr="0008160D" w14:paraId="38281FD9" w14:textId="77777777" w:rsidTr="00B52661">
        <w:trPr>
          <w:trHeight w:val="397"/>
        </w:trPr>
        <w:tc>
          <w:tcPr>
            <w:tcW w:w="704" w:type="dxa"/>
            <w:shd w:val="clear" w:color="auto" w:fill="F2F2F2" w:themeFill="background1" w:themeFillShade="F2"/>
            <w:vAlign w:val="center"/>
          </w:tcPr>
          <w:p w14:paraId="6FF2FD15"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57E3FB0D" w14:textId="77777777" w:rsidR="00EC5630" w:rsidRPr="00D15E2E" w:rsidRDefault="00EC5630" w:rsidP="00016F83">
            <w:pPr>
              <w:rPr>
                <w:bCs/>
                <w:sz w:val="20"/>
                <w:szCs w:val="20"/>
              </w:rPr>
            </w:pPr>
            <w:r w:rsidRPr="00D15E2E">
              <w:rPr>
                <w:bCs/>
                <w:sz w:val="20"/>
                <w:szCs w:val="20"/>
              </w:rPr>
              <w:t>završen preddiplomski ili preddiplomski i diplomski sveučilišni studij ili integrirani preddiplomski i diplomski sveučilišni studij ili specijalistički diplomski stručni studij ili stručni studij u trajanju od najmanje tri godine agronomske, šumarske, veterinarske ili biotehnološke struke i 8 ili više godina iskustva u poljoprivredi</w:t>
            </w:r>
          </w:p>
        </w:tc>
        <w:tc>
          <w:tcPr>
            <w:tcW w:w="1254" w:type="dxa"/>
            <w:shd w:val="clear" w:color="auto" w:fill="F2F2F2" w:themeFill="background1" w:themeFillShade="F2"/>
            <w:vAlign w:val="center"/>
          </w:tcPr>
          <w:p w14:paraId="6022F544" w14:textId="77777777" w:rsidR="00EC5630" w:rsidRPr="00D15E2E" w:rsidRDefault="00EC5630" w:rsidP="00016F83">
            <w:pPr>
              <w:jc w:val="center"/>
              <w:rPr>
                <w:bCs/>
                <w:sz w:val="20"/>
                <w:szCs w:val="20"/>
              </w:rPr>
            </w:pPr>
            <w:r w:rsidRPr="00D15E2E">
              <w:rPr>
                <w:bCs/>
                <w:sz w:val="20"/>
                <w:szCs w:val="20"/>
              </w:rPr>
              <w:t>15</w:t>
            </w:r>
          </w:p>
        </w:tc>
      </w:tr>
      <w:tr w:rsidR="00EC5630" w:rsidRPr="0008160D" w14:paraId="58CEA52D" w14:textId="77777777" w:rsidTr="00B52661">
        <w:trPr>
          <w:trHeight w:val="397"/>
        </w:trPr>
        <w:tc>
          <w:tcPr>
            <w:tcW w:w="704" w:type="dxa"/>
            <w:shd w:val="clear" w:color="auto" w:fill="F2F2F2" w:themeFill="background1" w:themeFillShade="F2"/>
            <w:vAlign w:val="center"/>
          </w:tcPr>
          <w:p w14:paraId="765AA21E"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0E0A5462" w14:textId="77777777" w:rsidR="00EC5630" w:rsidRPr="00D15E2E" w:rsidRDefault="00EC5630" w:rsidP="00016F83">
            <w:pPr>
              <w:rPr>
                <w:bCs/>
                <w:sz w:val="20"/>
                <w:szCs w:val="20"/>
              </w:rPr>
            </w:pPr>
            <w:r w:rsidRPr="00D15E2E">
              <w:rPr>
                <w:bCs/>
                <w:sz w:val="20"/>
                <w:szCs w:val="20"/>
              </w:rPr>
              <w:t>završen preddiplomski ili preddiplomski i diplomski sveučilišni studij ili integrirani preddiplomski i diplomski sveučilišni studij ili specijalistički diplomski stručni studij ili stručni studij u trajanju od najmanje tri godine agronomske, šumarske, veterinarske ili biotehnološke struke</w:t>
            </w:r>
          </w:p>
        </w:tc>
        <w:tc>
          <w:tcPr>
            <w:tcW w:w="1254" w:type="dxa"/>
            <w:shd w:val="clear" w:color="auto" w:fill="F2F2F2" w:themeFill="background1" w:themeFillShade="F2"/>
            <w:vAlign w:val="center"/>
          </w:tcPr>
          <w:p w14:paraId="3D53F444" w14:textId="77777777" w:rsidR="00EC5630" w:rsidRPr="00D15E2E" w:rsidRDefault="00EC5630" w:rsidP="00016F83">
            <w:pPr>
              <w:jc w:val="center"/>
              <w:rPr>
                <w:bCs/>
                <w:sz w:val="20"/>
                <w:szCs w:val="20"/>
              </w:rPr>
            </w:pPr>
            <w:r w:rsidRPr="00D15E2E">
              <w:rPr>
                <w:bCs/>
                <w:sz w:val="20"/>
                <w:szCs w:val="20"/>
              </w:rPr>
              <w:t>10</w:t>
            </w:r>
          </w:p>
        </w:tc>
      </w:tr>
      <w:tr w:rsidR="00EC5630" w:rsidRPr="0008160D" w14:paraId="2BA1920E" w14:textId="77777777" w:rsidTr="00B52661">
        <w:trPr>
          <w:trHeight w:val="397"/>
        </w:trPr>
        <w:tc>
          <w:tcPr>
            <w:tcW w:w="704" w:type="dxa"/>
            <w:shd w:val="clear" w:color="auto" w:fill="F2F2F2" w:themeFill="background1" w:themeFillShade="F2"/>
            <w:vAlign w:val="center"/>
          </w:tcPr>
          <w:p w14:paraId="0AA38C56"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3F4B82AE" w14:textId="77777777" w:rsidR="00EC5630" w:rsidRPr="00D15E2E" w:rsidRDefault="00EC5630" w:rsidP="00016F83">
            <w:pPr>
              <w:rPr>
                <w:bCs/>
                <w:sz w:val="20"/>
                <w:szCs w:val="20"/>
              </w:rPr>
            </w:pPr>
            <w:r w:rsidRPr="00D15E2E">
              <w:rPr>
                <w:bCs/>
                <w:sz w:val="20"/>
                <w:szCs w:val="20"/>
              </w:rPr>
              <w:t>8 ili više godina iskustva u poljoprivredi</w:t>
            </w:r>
          </w:p>
        </w:tc>
        <w:tc>
          <w:tcPr>
            <w:tcW w:w="1254" w:type="dxa"/>
            <w:shd w:val="clear" w:color="auto" w:fill="F2F2F2" w:themeFill="background1" w:themeFillShade="F2"/>
            <w:vAlign w:val="center"/>
          </w:tcPr>
          <w:p w14:paraId="4EE112F8" w14:textId="77777777" w:rsidR="00EC5630" w:rsidRPr="00D15E2E" w:rsidRDefault="00EC5630" w:rsidP="00016F83">
            <w:pPr>
              <w:jc w:val="center"/>
              <w:rPr>
                <w:bCs/>
                <w:sz w:val="20"/>
                <w:szCs w:val="20"/>
              </w:rPr>
            </w:pPr>
            <w:r w:rsidRPr="00D15E2E">
              <w:rPr>
                <w:bCs/>
                <w:sz w:val="20"/>
                <w:szCs w:val="20"/>
              </w:rPr>
              <w:t>8</w:t>
            </w:r>
          </w:p>
        </w:tc>
      </w:tr>
      <w:tr w:rsidR="00EC5630" w:rsidRPr="0008160D" w14:paraId="49429D1D" w14:textId="77777777" w:rsidTr="00B52661">
        <w:trPr>
          <w:trHeight w:val="397"/>
        </w:trPr>
        <w:tc>
          <w:tcPr>
            <w:tcW w:w="704" w:type="dxa"/>
            <w:shd w:val="clear" w:color="auto" w:fill="F2F2F2" w:themeFill="background1" w:themeFillShade="F2"/>
            <w:vAlign w:val="center"/>
          </w:tcPr>
          <w:p w14:paraId="706CF461"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1EE83084" w14:textId="77777777" w:rsidR="00EC5630" w:rsidRPr="00D15E2E" w:rsidRDefault="00EC5630" w:rsidP="00016F83">
            <w:pPr>
              <w:rPr>
                <w:bCs/>
                <w:sz w:val="20"/>
                <w:szCs w:val="20"/>
              </w:rPr>
            </w:pPr>
            <w:r w:rsidRPr="00D15E2E">
              <w:rPr>
                <w:bCs/>
                <w:sz w:val="20"/>
                <w:szCs w:val="20"/>
              </w:rPr>
              <w:t>srednja stručna sprema agronomske, šumarske, veterinarske ili biotehnološke struke i 4 do 8 godina iskustva u poljoprivredi</w:t>
            </w:r>
          </w:p>
        </w:tc>
        <w:tc>
          <w:tcPr>
            <w:tcW w:w="1254" w:type="dxa"/>
            <w:shd w:val="clear" w:color="auto" w:fill="F2F2F2" w:themeFill="background1" w:themeFillShade="F2"/>
            <w:vAlign w:val="center"/>
          </w:tcPr>
          <w:p w14:paraId="4C99F46B" w14:textId="77777777" w:rsidR="00EC5630" w:rsidRPr="00D15E2E" w:rsidRDefault="00EC5630" w:rsidP="00016F83">
            <w:pPr>
              <w:jc w:val="center"/>
              <w:rPr>
                <w:bCs/>
                <w:sz w:val="20"/>
                <w:szCs w:val="20"/>
              </w:rPr>
            </w:pPr>
            <w:r w:rsidRPr="00D15E2E">
              <w:rPr>
                <w:bCs/>
                <w:sz w:val="20"/>
                <w:szCs w:val="20"/>
              </w:rPr>
              <w:t>6</w:t>
            </w:r>
          </w:p>
        </w:tc>
      </w:tr>
      <w:tr w:rsidR="00EC5630" w:rsidRPr="0008160D" w14:paraId="33730E9D" w14:textId="77777777" w:rsidTr="00B52661">
        <w:trPr>
          <w:trHeight w:val="397"/>
        </w:trPr>
        <w:tc>
          <w:tcPr>
            <w:tcW w:w="704" w:type="dxa"/>
            <w:shd w:val="clear" w:color="auto" w:fill="F2F2F2" w:themeFill="background1" w:themeFillShade="F2"/>
            <w:vAlign w:val="center"/>
          </w:tcPr>
          <w:p w14:paraId="1B923F20"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548C5D14" w14:textId="77777777" w:rsidR="00EC5630" w:rsidRPr="00D15E2E" w:rsidRDefault="00EC5630" w:rsidP="00016F83">
            <w:pPr>
              <w:rPr>
                <w:bCs/>
                <w:sz w:val="20"/>
                <w:szCs w:val="20"/>
              </w:rPr>
            </w:pPr>
            <w:r w:rsidRPr="00D15E2E">
              <w:rPr>
                <w:bCs/>
                <w:sz w:val="20"/>
                <w:szCs w:val="20"/>
              </w:rPr>
              <w:t>srednja stručna sprema agronomske, šumarske, veterinarske ili biotehnološke struke</w:t>
            </w:r>
          </w:p>
        </w:tc>
        <w:tc>
          <w:tcPr>
            <w:tcW w:w="1254" w:type="dxa"/>
            <w:shd w:val="clear" w:color="auto" w:fill="F2F2F2" w:themeFill="background1" w:themeFillShade="F2"/>
            <w:vAlign w:val="center"/>
          </w:tcPr>
          <w:p w14:paraId="27DBB9C9" w14:textId="77777777" w:rsidR="00EC5630" w:rsidRPr="00D15E2E" w:rsidRDefault="00EC5630" w:rsidP="00016F83">
            <w:pPr>
              <w:jc w:val="center"/>
              <w:rPr>
                <w:bCs/>
                <w:sz w:val="20"/>
                <w:szCs w:val="20"/>
              </w:rPr>
            </w:pPr>
            <w:r w:rsidRPr="00D15E2E">
              <w:rPr>
                <w:bCs/>
                <w:sz w:val="20"/>
                <w:szCs w:val="20"/>
              </w:rPr>
              <w:t>4</w:t>
            </w:r>
          </w:p>
        </w:tc>
      </w:tr>
      <w:tr w:rsidR="00EC5630" w:rsidRPr="0008160D" w14:paraId="7651726F" w14:textId="77777777" w:rsidTr="00B52661">
        <w:trPr>
          <w:trHeight w:val="397"/>
        </w:trPr>
        <w:tc>
          <w:tcPr>
            <w:tcW w:w="704" w:type="dxa"/>
            <w:shd w:val="clear" w:color="auto" w:fill="F2F2F2" w:themeFill="background1" w:themeFillShade="F2"/>
            <w:vAlign w:val="center"/>
          </w:tcPr>
          <w:p w14:paraId="60047885"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26907E34" w14:textId="77777777" w:rsidR="00EC5630" w:rsidRPr="00D15E2E" w:rsidRDefault="00EC5630" w:rsidP="00016F83">
            <w:pPr>
              <w:rPr>
                <w:bCs/>
                <w:sz w:val="20"/>
                <w:szCs w:val="20"/>
              </w:rPr>
            </w:pPr>
            <w:r w:rsidRPr="00D15E2E">
              <w:rPr>
                <w:bCs/>
                <w:sz w:val="20"/>
                <w:szCs w:val="20"/>
              </w:rPr>
              <w:t>4 do 8 godina iskustva u poljoprivredi</w:t>
            </w:r>
          </w:p>
        </w:tc>
        <w:tc>
          <w:tcPr>
            <w:tcW w:w="1254" w:type="dxa"/>
            <w:shd w:val="clear" w:color="auto" w:fill="F2F2F2" w:themeFill="background1" w:themeFillShade="F2"/>
            <w:vAlign w:val="center"/>
          </w:tcPr>
          <w:p w14:paraId="10465C59" w14:textId="77777777" w:rsidR="00EC5630" w:rsidRPr="00D15E2E" w:rsidRDefault="00EC5630" w:rsidP="00016F83">
            <w:pPr>
              <w:jc w:val="center"/>
              <w:rPr>
                <w:bCs/>
                <w:sz w:val="20"/>
                <w:szCs w:val="20"/>
              </w:rPr>
            </w:pPr>
            <w:r w:rsidRPr="00D15E2E">
              <w:rPr>
                <w:bCs/>
                <w:sz w:val="20"/>
                <w:szCs w:val="20"/>
              </w:rPr>
              <w:t>2</w:t>
            </w:r>
          </w:p>
        </w:tc>
      </w:tr>
      <w:tr w:rsidR="00EC5630" w:rsidRPr="0008160D" w14:paraId="03040765" w14:textId="77777777" w:rsidTr="00B52661">
        <w:trPr>
          <w:trHeight w:val="397"/>
        </w:trPr>
        <w:tc>
          <w:tcPr>
            <w:tcW w:w="704" w:type="dxa"/>
            <w:shd w:val="clear" w:color="auto" w:fill="DEEAF6" w:themeFill="accent1" w:themeFillTint="33"/>
            <w:vAlign w:val="center"/>
          </w:tcPr>
          <w:p w14:paraId="2D9FFDB1" w14:textId="77777777" w:rsidR="00EC5630" w:rsidRPr="00D15E2E" w:rsidRDefault="00EC5630" w:rsidP="00016F83">
            <w:pPr>
              <w:jc w:val="center"/>
              <w:rPr>
                <w:b/>
                <w:bCs/>
                <w:sz w:val="20"/>
                <w:szCs w:val="20"/>
              </w:rPr>
            </w:pPr>
            <w:r w:rsidRPr="00D15E2E">
              <w:rPr>
                <w:b/>
                <w:bCs/>
                <w:sz w:val="20"/>
                <w:szCs w:val="20"/>
              </w:rPr>
              <w:t>4.</w:t>
            </w:r>
          </w:p>
        </w:tc>
        <w:tc>
          <w:tcPr>
            <w:tcW w:w="8760" w:type="dxa"/>
            <w:gridSpan w:val="3"/>
            <w:shd w:val="clear" w:color="auto" w:fill="DEEAF6" w:themeFill="accent1" w:themeFillTint="33"/>
            <w:vAlign w:val="center"/>
          </w:tcPr>
          <w:p w14:paraId="6DD44265" w14:textId="77777777" w:rsidR="00EC5630" w:rsidRPr="0008160D" w:rsidRDefault="00EC5630" w:rsidP="00016F83">
            <w:pPr>
              <w:ind w:left="34"/>
              <w:rPr>
                <w:b/>
                <w:sz w:val="20"/>
                <w:szCs w:val="20"/>
              </w:rPr>
            </w:pPr>
            <w:r w:rsidRPr="00526702">
              <w:rPr>
                <w:b/>
                <w:sz w:val="20"/>
                <w:szCs w:val="20"/>
              </w:rPr>
              <w:t>Aktivnosti iz poslovnog plana odnose se na:</w:t>
            </w:r>
          </w:p>
        </w:tc>
      </w:tr>
      <w:tr w:rsidR="00EC5630" w:rsidRPr="0008160D" w14:paraId="5A910E0C" w14:textId="77777777" w:rsidTr="00B52661">
        <w:trPr>
          <w:trHeight w:val="397"/>
        </w:trPr>
        <w:tc>
          <w:tcPr>
            <w:tcW w:w="704" w:type="dxa"/>
            <w:shd w:val="clear" w:color="auto" w:fill="F2F2F2" w:themeFill="background1" w:themeFillShade="F2"/>
            <w:vAlign w:val="center"/>
          </w:tcPr>
          <w:p w14:paraId="4C9C53FB"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244E970F" w14:textId="77777777" w:rsidR="00EC5630" w:rsidRPr="0008160D" w:rsidRDefault="00EC5630" w:rsidP="00016F83">
            <w:pPr>
              <w:rPr>
                <w:sz w:val="20"/>
                <w:szCs w:val="20"/>
              </w:rPr>
            </w:pPr>
            <w:r w:rsidRPr="00526702">
              <w:rPr>
                <w:sz w:val="20"/>
                <w:szCs w:val="20"/>
              </w:rPr>
              <w:t>Aktivnosti iz poslovnog plana odnose se na ekološku poljoprivrednu proizvodnju</w:t>
            </w:r>
          </w:p>
        </w:tc>
        <w:tc>
          <w:tcPr>
            <w:tcW w:w="1254" w:type="dxa"/>
            <w:shd w:val="clear" w:color="auto" w:fill="F2F2F2" w:themeFill="background1" w:themeFillShade="F2"/>
            <w:vAlign w:val="center"/>
          </w:tcPr>
          <w:p w14:paraId="7605E0E1" w14:textId="77777777" w:rsidR="00EC5630" w:rsidRPr="0008160D" w:rsidRDefault="00EC5630" w:rsidP="00016F83">
            <w:pPr>
              <w:jc w:val="center"/>
              <w:rPr>
                <w:sz w:val="20"/>
                <w:szCs w:val="20"/>
              </w:rPr>
            </w:pPr>
            <w:r>
              <w:rPr>
                <w:sz w:val="20"/>
                <w:szCs w:val="20"/>
              </w:rPr>
              <w:t>10</w:t>
            </w:r>
          </w:p>
        </w:tc>
      </w:tr>
      <w:tr w:rsidR="00EC5630" w:rsidRPr="0008160D" w14:paraId="38470A6F" w14:textId="77777777" w:rsidTr="00B52661">
        <w:trPr>
          <w:trHeight w:val="397"/>
        </w:trPr>
        <w:tc>
          <w:tcPr>
            <w:tcW w:w="704" w:type="dxa"/>
            <w:shd w:val="clear" w:color="auto" w:fill="DEEAF6" w:themeFill="accent1" w:themeFillTint="33"/>
            <w:vAlign w:val="center"/>
          </w:tcPr>
          <w:p w14:paraId="09D4DB5F" w14:textId="77777777" w:rsidR="00EC5630" w:rsidRPr="00D15E2E" w:rsidRDefault="00EC5630" w:rsidP="00016F83">
            <w:pPr>
              <w:jc w:val="center"/>
              <w:rPr>
                <w:b/>
                <w:bCs/>
                <w:sz w:val="20"/>
                <w:szCs w:val="20"/>
              </w:rPr>
            </w:pPr>
            <w:r w:rsidRPr="00D15E2E">
              <w:rPr>
                <w:b/>
                <w:bCs/>
                <w:sz w:val="20"/>
                <w:szCs w:val="20"/>
              </w:rPr>
              <w:t>5.</w:t>
            </w:r>
          </w:p>
        </w:tc>
        <w:tc>
          <w:tcPr>
            <w:tcW w:w="8760" w:type="dxa"/>
            <w:gridSpan w:val="3"/>
            <w:shd w:val="clear" w:color="auto" w:fill="DEEAF6" w:themeFill="accent1" w:themeFillTint="33"/>
            <w:vAlign w:val="center"/>
          </w:tcPr>
          <w:p w14:paraId="45F08C66" w14:textId="77777777" w:rsidR="00EC5630" w:rsidRPr="00D15E2E" w:rsidRDefault="00EC5630" w:rsidP="00016F83">
            <w:pPr>
              <w:rPr>
                <w:b/>
                <w:bCs/>
                <w:sz w:val="20"/>
                <w:szCs w:val="20"/>
              </w:rPr>
            </w:pPr>
            <w:r w:rsidRPr="00D15E2E">
              <w:rPr>
                <w:b/>
                <w:bCs/>
                <w:sz w:val="20"/>
                <w:szCs w:val="20"/>
              </w:rPr>
              <w:t>Indeks razvijenosti JLS (prema mjestu ulaganja)</w:t>
            </w:r>
          </w:p>
        </w:tc>
      </w:tr>
      <w:tr w:rsidR="00EC5630" w:rsidRPr="0008160D" w14:paraId="66BA19A1" w14:textId="77777777" w:rsidTr="00B52661">
        <w:trPr>
          <w:trHeight w:val="340"/>
        </w:trPr>
        <w:tc>
          <w:tcPr>
            <w:tcW w:w="704" w:type="dxa"/>
            <w:shd w:val="clear" w:color="auto" w:fill="F2F2F2" w:themeFill="background1" w:themeFillShade="F2"/>
            <w:vAlign w:val="center"/>
          </w:tcPr>
          <w:p w14:paraId="186814F3" w14:textId="77777777" w:rsidR="00EC5630" w:rsidRPr="0008160D" w:rsidRDefault="00EC5630" w:rsidP="00016F83">
            <w:pPr>
              <w:rPr>
                <w:sz w:val="20"/>
                <w:szCs w:val="20"/>
              </w:rPr>
            </w:pPr>
          </w:p>
        </w:tc>
        <w:tc>
          <w:tcPr>
            <w:tcW w:w="7494" w:type="dxa"/>
            <w:shd w:val="clear" w:color="auto" w:fill="F2F2F2" w:themeFill="background1" w:themeFillShade="F2"/>
            <w:vAlign w:val="center"/>
          </w:tcPr>
          <w:p w14:paraId="6BF872D6" w14:textId="77777777" w:rsidR="00EC5630" w:rsidRPr="00D15E2E" w:rsidRDefault="00EC5630" w:rsidP="00016F83">
            <w:pPr>
              <w:rPr>
                <w:bCs/>
                <w:sz w:val="20"/>
                <w:szCs w:val="20"/>
              </w:rPr>
            </w:pPr>
            <w:r w:rsidRPr="00D15E2E">
              <w:rPr>
                <w:bCs/>
                <w:sz w:val="20"/>
                <w:szCs w:val="20"/>
              </w:rPr>
              <w:t>Ulaganje na području JLS koje pripada 1., 2. ili 3. skupini</w:t>
            </w:r>
          </w:p>
        </w:tc>
        <w:tc>
          <w:tcPr>
            <w:tcW w:w="1266" w:type="dxa"/>
            <w:gridSpan w:val="2"/>
            <w:shd w:val="clear" w:color="auto" w:fill="F2F2F2" w:themeFill="background1" w:themeFillShade="F2"/>
            <w:vAlign w:val="center"/>
          </w:tcPr>
          <w:p w14:paraId="355A5D4D" w14:textId="77777777" w:rsidR="00EC5630" w:rsidRPr="00D15E2E" w:rsidRDefault="00EC5630" w:rsidP="00016F83">
            <w:pPr>
              <w:jc w:val="center"/>
              <w:rPr>
                <w:bCs/>
                <w:sz w:val="20"/>
                <w:szCs w:val="20"/>
              </w:rPr>
            </w:pPr>
            <w:r w:rsidRPr="00D15E2E">
              <w:rPr>
                <w:bCs/>
                <w:sz w:val="20"/>
                <w:szCs w:val="20"/>
              </w:rPr>
              <w:t>10</w:t>
            </w:r>
          </w:p>
        </w:tc>
      </w:tr>
      <w:tr w:rsidR="00EC5630" w:rsidRPr="0008160D" w14:paraId="4783360C" w14:textId="77777777" w:rsidTr="00B52661">
        <w:trPr>
          <w:trHeight w:val="340"/>
        </w:trPr>
        <w:tc>
          <w:tcPr>
            <w:tcW w:w="704" w:type="dxa"/>
            <w:shd w:val="clear" w:color="auto" w:fill="F2F2F2" w:themeFill="background1" w:themeFillShade="F2"/>
            <w:vAlign w:val="center"/>
          </w:tcPr>
          <w:p w14:paraId="0C761A58" w14:textId="77777777" w:rsidR="00EC5630" w:rsidRPr="0008160D" w:rsidRDefault="00EC5630" w:rsidP="00016F83">
            <w:pPr>
              <w:rPr>
                <w:sz w:val="20"/>
                <w:szCs w:val="20"/>
              </w:rPr>
            </w:pPr>
          </w:p>
        </w:tc>
        <w:tc>
          <w:tcPr>
            <w:tcW w:w="7494" w:type="dxa"/>
            <w:shd w:val="clear" w:color="auto" w:fill="F2F2F2" w:themeFill="background1" w:themeFillShade="F2"/>
            <w:vAlign w:val="center"/>
          </w:tcPr>
          <w:p w14:paraId="29DD682E" w14:textId="77777777" w:rsidR="00EC5630" w:rsidRPr="00D15E2E" w:rsidRDefault="00EC5630" w:rsidP="00016F83">
            <w:pPr>
              <w:rPr>
                <w:bCs/>
                <w:sz w:val="20"/>
                <w:szCs w:val="20"/>
              </w:rPr>
            </w:pPr>
            <w:r w:rsidRPr="00D15E2E">
              <w:rPr>
                <w:bCs/>
                <w:sz w:val="20"/>
                <w:szCs w:val="20"/>
              </w:rPr>
              <w:t>Ulaganje na području JLS koje pripada 4. ili 5. skupini</w:t>
            </w:r>
            <w:r w:rsidRPr="00D15E2E">
              <w:rPr>
                <w:bCs/>
                <w:sz w:val="20"/>
                <w:szCs w:val="20"/>
              </w:rPr>
              <w:tab/>
            </w:r>
          </w:p>
        </w:tc>
        <w:tc>
          <w:tcPr>
            <w:tcW w:w="1266" w:type="dxa"/>
            <w:gridSpan w:val="2"/>
            <w:shd w:val="clear" w:color="auto" w:fill="F2F2F2" w:themeFill="background1" w:themeFillShade="F2"/>
            <w:vAlign w:val="center"/>
          </w:tcPr>
          <w:p w14:paraId="2DF267C2" w14:textId="77777777" w:rsidR="00EC5630" w:rsidRPr="00D15E2E" w:rsidRDefault="00EC5630" w:rsidP="00016F83">
            <w:pPr>
              <w:jc w:val="center"/>
              <w:rPr>
                <w:bCs/>
                <w:sz w:val="20"/>
                <w:szCs w:val="20"/>
              </w:rPr>
            </w:pPr>
            <w:r w:rsidRPr="00D15E2E">
              <w:rPr>
                <w:bCs/>
                <w:sz w:val="20"/>
                <w:szCs w:val="20"/>
              </w:rPr>
              <w:t>9</w:t>
            </w:r>
          </w:p>
        </w:tc>
      </w:tr>
      <w:tr w:rsidR="00EC5630" w:rsidRPr="0008160D" w14:paraId="065AA6FF" w14:textId="77777777" w:rsidTr="00B52661">
        <w:trPr>
          <w:trHeight w:val="340"/>
        </w:trPr>
        <w:tc>
          <w:tcPr>
            <w:tcW w:w="704" w:type="dxa"/>
            <w:shd w:val="clear" w:color="auto" w:fill="F2F2F2" w:themeFill="background1" w:themeFillShade="F2"/>
            <w:vAlign w:val="center"/>
          </w:tcPr>
          <w:p w14:paraId="0FBD4986" w14:textId="77777777" w:rsidR="00EC5630" w:rsidRPr="0008160D" w:rsidRDefault="00EC5630" w:rsidP="00016F83">
            <w:pPr>
              <w:rPr>
                <w:sz w:val="20"/>
                <w:szCs w:val="20"/>
              </w:rPr>
            </w:pPr>
          </w:p>
        </w:tc>
        <w:tc>
          <w:tcPr>
            <w:tcW w:w="7494" w:type="dxa"/>
            <w:shd w:val="clear" w:color="auto" w:fill="F2F2F2" w:themeFill="background1" w:themeFillShade="F2"/>
            <w:vAlign w:val="center"/>
          </w:tcPr>
          <w:p w14:paraId="6BBA4104" w14:textId="77777777" w:rsidR="00EC5630" w:rsidRPr="00D15E2E" w:rsidRDefault="00EC5630" w:rsidP="00016F83">
            <w:pPr>
              <w:rPr>
                <w:bCs/>
                <w:sz w:val="20"/>
                <w:szCs w:val="20"/>
              </w:rPr>
            </w:pPr>
            <w:r w:rsidRPr="00D15E2E">
              <w:rPr>
                <w:bCs/>
                <w:sz w:val="20"/>
                <w:szCs w:val="20"/>
              </w:rPr>
              <w:t>Ulaganje na području JLS koje pripada 6. ili 7. skupini</w:t>
            </w:r>
          </w:p>
        </w:tc>
        <w:tc>
          <w:tcPr>
            <w:tcW w:w="1266" w:type="dxa"/>
            <w:gridSpan w:val="2"/>
            <w:shd w:val="clear" w:color="auto" w:fill="F2F2F2" w:themeFill="background1" w:themeFillShade="F2"/>
            <w:vAlign w:val="center"/>
          </w:tcPr>
          <w:p w14:paraId="635D1E27" w14:textId="77777777" w:rsidR="00EC5630" w:rsidRPr="00D15E2E" w:rsidRDefault="00EC5630" w:rsidP="00016F83">
            <w:pPr>
              <w:jc w:val="center"/>
              <w:rPr>
                <w:bCs/>
                <w:sz w:val="20"/>
                <w:szCs w:val="20"/>
              </w:rPr>
            </w:pPr>
            <w:r w:rsidRPr="00D15E2E">
              <w:rPr>
                <w:bCs/>
                <w:sz w:val="20"/>
                <w:szCs w:val="20"/>
              </w:rPr>
              <w:t>8</w:t>
            </w:r>
          </w:p>
        </w:tc>
      </w:tr>
      <w:tr w:rsidR="00EC5630" w:rsidRPr="0008160D" w14:paraId="225B7822" w14:textId="77777777" w:rsidTr="00B52661">
        <w:trPr>
          <w:trHeight w:val="340"/>
        </w:trPr>
        <w:tc>
          <w:tcPr>
            <w:tcW w:w="704" w:type="dxa"/>
            <w:shd w:val="clear" w:color="auto" w:fill="DEEAF6" w:themeFill="accent1" w:themeFillTint="33"/>
            <w:vAlign w:val="center"/>
          </w:tcPr>
          <w:p w14:paraId="5EC53C88" w14:textId="77777777" w:rsidR="00EC5630" w:rsidRPr="00D15E2E" w:rsidRDefault="00EC5630" w:rsidP="00016F83">
            <w:pPr>
              <w:jc w:val="center"/>
              <w:rPr>
                <w:b/>
                <w:bCs/>
                <w:sz w:val="20"/>
                <w:szCs w:val="20"/>
              </w:rPr>
            </w:pPr>
            <w:r w:rsidRPr="00D15E2E">
              <w:rPr>
                <w:b/>
                <w:bCs/>
                <w:sz w:val="20"/>
                <w:szCs w:val="20"/>
              </w:rPr>
              <w:t>6.</w:t>
            </w:r>
          </w:p>
        </w:tc>
        <w:tc>
          <w:tcPr>
            <w:tcW w:w="7494" w:type="dxa"/>
            <w:shd w:val="clear" w:color="auto" w:fill="DEEAF6" w:themeFill="accent1" w:themeFillTint="33"/>
            <w:vAlign w:val="center"/>
          </w:tcPr>
          <w:p w14:paraId="4FB01A93" w14:textId="77777777" w:rsidR="00EC5630" w:rsidRPr="0008160D" w:rsidRDefault="00EC5630" w:rsidP="00016F83">
            <w:pPr>
              <w:rPr>
                <w:b/>
                <w:sz w:val="20"/>
                <w:szCs w:val="20"/>
              </w:rPr>
            </w:pPr>
            <w:r w:rsidRPr="00743654">
              <w:rPr>
                <w:b/>
                <w:sz w:val="20"/>
                <w:szCs w:val="20"/>
              </w:rPr>
              <w:t>Ulaganje se odvija na područjima sa značajnim prirodnim ograničenjima i ostalim posebnim ograničenjima</w:t>
            </w:r>
          </w:p>
        </w:tc>
        <w:tc>
          <w:tcPr>
            <w:tcW w:w="1266" w:type="dxa"/>
            <w:gridSpan w:val="2"/>
            <w:shd w:val="clear" w:color="auto" w:fill="DEEAF6" w:themeFill="accent1" w:themeFillTint="33"/>
            <w:vAlign w:val="center"/>
          </w:tcPr>
          <w:p w14:paraId="31F86C32" w14:textId="77777777" w:rsidR="00EC5630" w:rsidRPr="00D15E2E" w:rsidRDefault="00EC5630" w:rsidP="00016F83">
            <w:pPr>
              <w:jc w:val="center"/>
              <w:rPr>
                <w:bCs/>
                <w:sz w:val="20"/>
                <w:szCs w:val="20"/>
              </w:rPr>
            </w:pPr>
            <w:r w:rsidRPr="00D15E2E">
              <w:rPr>
                <w:bCs/>
                <w:sz w:val="20"/>
                <w:szCs w:val="20"/>
              </w:rPr>
              <w:t>2</w:t>
            </w:r>
          </w:p>
        </w:tc>
      </w:tr>
      <w:tr w:rsidR="00EC5630" w:rsidRPr="0008160D" w14:paraId="7C8B953F" w14:textId="77777777" w:rsidTr="00B52661">
        <w:trPr>
          <w:trHeight w:val="340"/>
        </w:trPr>
        <w:tc>
          <w:tcPr>
            <w:tcW w:w="704" w:type="dxa"/>
            <w:shd w:val="clear" w:color="auto" w:fill="DEEAF6" w:themeFill="accent1" w:themeFillTint="33"/>
            <w:vAlign w:val="center"/>
          </w:tcPr>
          <w:p w14:paraId="2A1C6C25" w14:textId="77777777" w:rsidR="00EC5630" w:rsidRPr="00D15E2E" w:rsidRDefault="00EC5630" w:rsidP="00016F83">
            <w:pPr>
              <w:jc w:val="center"/>
              <w:rPr>
                <w:b/>
                <w:bCs/>
                <w:sz w:val="20"/>
                <w:szCs w:val="20"/>
              </w:rPr>
            </w:pPr>
            <w:r w:rsidRPr="00D15E2E">
              <w:rPr>
                <w:b/>
                <w:bCs/>
                <w:sz w:val="20"/>
                <w:szCs w:val="20"/>
              </w:rPr>
              <w:t>7.</w:t>
            </w:r>
          </w:p>
        </w:tc>
        <w:tc>
          <w:tcPr>
            <w:tcW w:w="7494" w:type="dxa"/>
            <w:shd w:val="clear" w:color="auto" w:fill="DEEAF6" w:themeFill="accent1" w:themeFillTint="33"/>
            <w:vAlign w:val="center"/>
          </w:tcPr>
          <w:p w14:paraId="1F6D9F56" w14:textId="5092D977" w:rsidR="00EC5630" w:rsidRPr="0008160D" w:rsidRDefault="00EC5630" w:rsidP="00016F83">
            <w:pPr>
              <w:rPr>
                <w:b/>
                <w:sz w:val="20"/>
                <w:szCs w:val="20"/>
              </w:rPr>
            </w:pPr>
            <w:r w:rsidRPr="00743654">
              <w:rPr>
                <w:b/>
                <w:sz w:val="20"/>
                <w:szCs w:val="20"/>
              </w:rPr>
              <w:t>Ulaganje se odvija na područjima unutar zaštičenih područja prirode i područja ekološke mreže  NATURA 2000</w:t>
            </w:r>
            <w:r w:rsidRPr="00743654">
              <w:rPr>
                <w:b/>
                <w:sz w:val="20"/>
                <w:szCs w:val="20"/>
              </w:rPr>
              <w:tab/>
            </w:r>
          </w:p>
        </w:tc>
        <w:tc>
          <w:tcPr>
            <w:tcW w:w="1266" w:type="dxa"/>
            <w:gridSpan w:val="2"/>
            <w:shd w:val="clear" w:color="auto" w:fill="DEEAF6" w:themeFill="accent1" w:themeFillTint="33"/>
            <w:vAlign w:val="center"/>
          </w:tcPr>
          <w:p w14:paraId="4B865C31" w14:textId="77777777" w:rsidR="00EC5630" w:rsidRPr="00D15E2E" w:rsidRDefault="00EC5630" w:rsidP="00016F83">
            <w:pPr>
              <w:jc w:val="center"/>
              <w:rPr>
                <w:bCs/>
                <w:sz w:val="20"/>
                <w:szCs w:val="20"/>
              </w:rPr>
            </w:pPr>
            <w:r w:rsidRPr="00D15E2E">
              <w:rPr>
                <w:bCs/>
                <w:sz w:val="20"/>
                <w:szCs w:val="20"/>
              </w:rPr>
              <w:t>3</w:t>
            </w:r>
          </w:p>
        </w:tc>
      </w:tr>
      <w:tr w:rsidR="00EC5630" w:rsidRPr="0008160D" w14:paraId="04DE18D7" w14:textId="77777777" w:rsidTr="00B52661">
        <w:trPr>
          <w:trHeight w:val="340"/>
        </w:trPr>
        <w:tc>
          <w:tcPr>
            <w:tcW w:w="8198" w:type="dxa"/>
            <w:gridSpan w:val="2"/>
            <w:shd w:val="clear" w:color="auto" w:fill="DEEAF6" w:themeFill="accent1" w:themeFillTint="33"/>
            <w:vAlign w:val="center"/>
          </w:tcPr>
          <w:p w14:paraId="11E97CBD" w14:textId="77777777" w:rsidR="00EC5630" w:rsidRPr="00C602DC" w:rsidRDefault="00EC5630" w:rsidP="00016F83">
            <w:pPr>
              <w:jc w:val="right"/>
              <w:rPr>
                <w:b/>
                <w:bCs/>
                <w:sz w:val="20"/>
                <w:szCs w:val="20"/>
              </w:rPr>
            </w:pPr>
            <w:r w:rsidRPr="00C602DC">
              <w:rPr>
                <w:b/>
                <w:bCs/>
                <w:sz w:val="20"/>
                <w:szCs w:val="20"/>
              </w:rPr>
              <w:t xml:space="preserve">MAKSIMALAN BROJ BODOVA: </w:t>
            </w:r>
          </w:p>
        </w:tc>
        <w:tc>
          <w:tcPr>
            <w:tcW w:w="1266" w:type="dxa"/>
            <w:gridSpan w:val="2"/>
            <w:shd w:val="clear" w:color="auto" w:fill="DEEAF6" w:themeFill="accent1" w:themeFillTint="33"/>
            <w:vAlign w:val="center"/>
          </w:tcPr>
          <w:p w14:paraId="45631309" w14:textId="77777777" w:rsidR="00EC5630" w:rsidRPr="00C602DC" w:rsidRDefault="00EC5630" w:rsidP="00016F83">
            <w:pPr>
              <w:jc w:val="center"/>
              <w:rPr>
                <w:b/>
                <w:bCs/>
                <w:sz w:val="20"/>
                <w:szCs w:val="20"/>
              </w:rPr>
            </w:pPr>
            <w:r w:rsidRPr="00C602DC">
              <w:rPr>
                <w:b/>
                <w:bCs/>
                <w:sz w:val="20"/>
                <w:szCs w:val="20"/>
              </w:rPr>
              <w:t>65</w:t>
            </w:r>
          </w:p>
        </w:tc>
      </w:tr>
      <w:tr w:rsidR="00EC5630" w:rsidRPr="0008160D" w14:paraId="0FEC4AB4" w14:textId="77777777" w:rsidTr="00B52661">
        <w:trPr>
          <w:trHeight w:val="340"/>
        </w:trPr>
        <w:tc>
          <w:tcPr>
            <w:tcW w:w="8198" w:type="dxa"/>
            <w:gridSpan w:val="2"/>
            <w:shd w:val="clear" w:color="auto" w:fill="DEEAF6" w:themeFill="accent1" w:themeFillTint="33"/>
            <w:vAlign w:val="center"/>
          </w:tcPr>
          <w:p w14:paraId="576B980B" w14:textId="77777777" w:rsidR="00EC5630" w:rsidRPr="00C602DC" w:rsidRDefault="00EC5630" w:rsidP="00016F83">
            <w:pPr>
              <w:jc w:val="right"/>
              <w:rPr>
                <w:b/>
                <w:bCs/>
                <w:sz w:val="20"/>
                <w:szCs w:val="20"/>
              </w:rPr>
            </w:pPr>
            <w:r w:rsidRPr="00C602DC">
              <w:rPr>
                <w:b/>
                <w:bCs/>
                <w:sz w:val="20"/>
                <w:szCs w:val="20"/>
              </w:rPr>
              <w:t xml:space="preserve">PRAG PROLAZNOSTI: </w:t>
            </w:r>
          </w:p>
        </w:tc>
        <w:tc>
          <w:tcPr>
            <w:tcW w:w="1266" w:type="dxa"/>
            <w:gridSpan w:val="2"/>
            <w:shd w:val="clear" w:color="auto" w:fill="DEEAF6" w:themeFill="accent1" w:themeFillTint="33"/>
            <w:vAlign w:val="center"/>
          </w:tcPr>
          <w:p w14:paraId="55B4B0B7" w14:textId="77777777" w:rsidR="00EC5630" w:rsidRPr="00C602DC" w:rsidRDefault="00EC5630" w:rsidP="00016F83">
            <w:pPr>
              <w:jc w:val="center"/>
              <w:rPr>
                <w:b/>
                <w:bCs/>
                <w:sz w:val="20"/>
                <w:szCs w:val="20"/>
              </w:rPr>
            </w:pPr>
            <w:r w:rsidRPr="00C602DC">
              <w:rPr>
                <w:b/>
                <w:bCs/>
                <w:sz w:val="20"/>
                <w:szCs w:val="20"/>
              </w:rPr>
              <w:t>20</w:t>
            </w:r>
          </w:p>
        </w:tc>
      </w:tr>
      <w:tr w:rsidR="00EC5630" w:rsidRPr="0008160D" w14:paraId="582F59E1" w14:textId="77777777" w:rsidTr="00B52661">
        <w:trPr>
          <w:trHeight w:val="340"/>
        </w:trPr>
        <w:tc>
          <w:tcPr>
            <w:tcW w:w="8198" w:type="dxa"/>
            <w:gridSpan w:val="2"/>
            <w:shd w:val="clear" w:color="auto" w:fill="DEEAF6" w:themeFill="accent1" w:themeFillTint="33"/>
            <w:vAlign w:val="center"/>
          </w:tcPr>
          <w:p w14:paraId="76FA9648" w14:textId="77777777" w:rsidR="00EC5630" w:rsidRPr="00C602DC" w:rsidRDefault="00EC5630" w:rsidP="00016F83">
            <w:pPr>
              <w:jc w:val="right"/>
              <w:rPr>
                <w:b/>
                <w:bCs/>
                <w:sz w:val="20"/>
                <w:szCs w:val="20"/>
              </w:rPr>
            </w:pPr>
            <w:r w:rsidRPr="00C602DC">
              <w:rPr>
                <w:b/>
                <w:bCs/>
                <w:sz w:val="20"/>
                <w:szCs w:val="20"/>
              </w:rPr>
              <w:lastRenderedPageBreak/>
              <w:t>OSTVARENI (ZATRAŽENI) BROJ BODOVA:</w:t>
            </w:r>
          </w:p>
          <w:p w14:paraId="06643F85" w14:textId="77777777" w:rsidR="00EC5630" w:rsidRPr="0008160D" w:rsidRDefault="00EC5630" w:rsidP="00016F83">
            <w:pPr>
              <w:jc w:val="right"/>
              <w:rPr>
                <w:sz w:val="20"/>
                <w:szCs w:val="20"/>
              </w:rPr>
            </w:pPr>
            <w:r w:rsidRPr="00B602B1">
              <w:rPr>
                <w:sz w:val="20"/>
                <w:szCs w:val="20"/>
              </w:rPr>
              <w:t>(zbrojiti ostvareni broj bodova po svakom kriteriju)</w:t>
            </w:r>
          </w:p>
        </w:tc>
        <w:tc>
          <w:tcPr>
            <w:tcW w:w="1266" w:type="dxa"/>
            <w:gridSpan w:val="2"/>
            <w:shd w:val="clear" w:color="auto" w:fill="auto"/>
            <w:vAlign w:val="center"/>
          </w:tcPr>
          <w:p w14:paraId="4EE5926E" w14:textId="77777777" w:rsidR="00EC5630" w:rsidRDefault="00EC5630" w:rsidP="00016F83">
            <w:pPr>
              <w:rPr>
                <w:sz w:val="20"/>
                <w:szCs w:val="20"/>
              </w:rPr>
            </w:pPr>
          </w:p>
        </w:tc>
      </w:tr>
    </w:tbl>
    <w:p w14:paraId="34D200DA" w14:textId="51A737D8" w:rsidR="003A1C11" w:rsidRPr="0008160D" w:rsidRDefault="003A1C11" w:rsidP="009868F4">
      <w:pPr>
        <w:rPr>
          <w:sz w:val="20"/>
          <w:szCs w:val="20"/>
        </w:rPr>
      </w:pPr>
    </w:p>
    <w:p w14:paraId="1258820F" w14:textId="7BA517BC" w:rsidR="00DF5ABB" w:rsidRPr="0008160D" w:rsidRDefault="00DF5ABB" w:rsidP="006A15B8">
      <w:pPr>
        <w:rPr>
          <w:sz w:val="20"/>
          <w:szCs w:val="20"/>
        </w:rPr>
      </w:pPr>
    </w:p>
    <w:tbl>
      <w:tblPr>
        <w:tblStyle w:val="TableGrid"/>
        <w:tblW w:w="9464" w:type="dxa"/>
        <w:tblLayout w:type="fixed"/>
        <w:tblLook w:val="04A0" w:firstRow="1" w:lastRow="0" w:firstColumn="1" w:lastColumn="0" w:noHBand="0" w:noVBand="1"/>
      </w:tblPr>
      <w:tblGrid>
        <w:gridCol w:w="828"/>
        <w:gridCol w:w="6097"/>
        <w:gridCol w:w="600"/>
        <w:gridCol w:w="630"/>
        <w:gridCol w:w="570"/>
        <w:gridCol w:w="739"/>
      </w:tblGrid>
      <w:tr w:rsidR="00DF5ABB" w:rsidRPr="0008160D" w14:paraId="05F97C18" w14:textId="77777777" w:rsidTr="00B52661">
        <w:trPr>
          <w:trHeight w:val="274"/>
        </w:trPr>
        <w:tc>
          <w:tcPr>
            <w:tcW w:w="9464" w:type="dxa"/>
            <w:gridSpan w:val="6"/>
            <w:shd w:val="clear" w:color="auto" w:fill="FFF2CC" w:themeFill="accent4" w:themeFillTint="33"/>
          </w:tcPr>
          <w:p w14:paraId="26BB4DF7" w14:textId="77777777" w:rsidR="00DF5ABB" w:rsidRPr="0008160D" w:rsidRDefault="00DF5ABB" w:rsidP="00594485">
            <w:pPr>
              <w:rPr>
                <w:b/>
                <w:sz w:val="20"/>
                <w:szCs w:val="20"/>
              </w:rPr>
            </w:pPr>
            <w:r w:rsidRPr="0008160D">
              <w:rPr>
                <w:b/>
                <w:sz w:val="20"/>
                <w:szCs w:val="20"/>
              </w:rPr>
              <w:t>IV. IZRAČUN POTPORE</w:t>
            </w:r>
          </w:p>
          <w:p w14:paraId="7AAACFF9" w14:textId="76BCD028" w:rsidR="00DF5ABB" w:rsidRPr="0008160D" w:rsidRDefault="00DF5ABB" w:rsidP="00B2482E">
            <w:pPr>
              <w:rPr>
                <w:b/>
                <w:sz w:val="20"/>
                <w:szCs w:val="20"/>
              </w:rPr>
            </w:pPr>
            <w:r w:rsidRPr="0008160D">
              <w:rPr>
                <w:b/>
                <w:sz w:val="20"/>
                <w:szCs w:val="20"/>
              </w:rPr>
              <w:t xml:space="preserve">NAPOMENA: </w:t>
            </w:r>
            <w:r w:rsidR="00B2482E">
              <w:rPr>
                <w:b/>
                <w:sz w:val="20"/>
                <w:szCs w:val="20"/>
              </w:rPr>
              <w:t xml:space="preserve">Navedite iznose sukladno iznosima iz tablice „Planirane aktivnosti i izvori financiranja“.  </w:t>
            </w:r>
          </w:p>
        </w:tc>
      </w:tr>
      <w:tr w:rsidR="00DF5ABB" w:rsidRPr="0008160D" w14:paraId="7A6208D9" w14:textId="77777777" w:rsidTr="00B52661">
        <w:trPr>
          <w:trHeight w:val="567"/>
        </w:trPr>
        <w:tc>
          <w:tcPr>
            <w:tcW w:w="828" w:type="dxa"/>
            <w:shd w:val="clear" w:color="auto" w:fill="DEEAF6" w:themeFill="accent1" w:themeFillTint="33"/>
            <w:vAlign w:val="center"/>
          </w:tcPr>
          <w:p w14:paraId="1093EA0A" w14:textId="046D1A1D" w:rsidR="00DF5ABB" w:rsidRPr="0008160D" w:rsidRDefault="00D009EE" w:rsidP="00594485">
            <w:pPr>
              <w:rPr>
                <w:rFonts w:eastAsia="Calibri"/>
                <w:b/>
                <w:sz w:val="20"/>
                <w:szCs w:val="20"/>
                <w:lang w:eastAsia="en-US"/>
              </w:rPr>
            </w:pPr>
            <w:r>
              <w:rPr>
                <w:rFonts w:eastAsia="Calibri"/>
                <w:b/>
                <w:sz w:val="20"/>
                <w:szCs w:val="20"/>
                <w:lang w:eastAsia="en-US"/>
              </w:rPr>
              <w:t>IV.1</w:t>
            </w:r>
            <w:r w:rsidR="00DF5ABB" w:rsidRPr="0008160D">
              <w:rPr>
                <w:rFonts w:eastAsia="Calibri"/>
                <w:b/>
                <w:sz w:val="20"/>
                <w:szCs w:val="20"/>
                <w:lang w:eastAsia="en-US"/>
              </w:rPr>
              <w:t>.</w:t>
            </w:r>
          </w:p>
        </w:tc>
        <w:tc>
          <w:tcPr>
            <w:tcW w:w="6097" w:type="dxa"/>
            <w:shd w:val="clear" w:color="auto" w:fill="DEEAF6" w:themeFill="accent1" w:themeFillTint="33"/>
            <w:vAlign w:val="center"/>
          </w:tcPr>
          <w:p w14:paraId="15864838" w14:textId="6C91F5DF" w:rsidR="00DF5ABB" w:rsidRPr="0008160D" w:rsidRDefault="00DF5ABB" w:rsidP="00594485">
            <w:pPr>
              <w:rPr>
                <w:rFonts w:eastAsia="Calibri"/>
                <w:b/>
                <w:sz w:val="20"/>
                <w:szCs w:val="20"/>
                <w:lang w:eastAsia="en-US"/>
              </w:rPr>
            </w:pPr>
            <w:r w:rsidRPr="0008160D">
              <w:rPr>
                <w:rFonts w:eastAsia="Calibri"/>
                <w:b/>
                <w:sz w:val="20"/>
                <w:szCs w:val="20"/>
                <w:lang w:eastAsia="en-US"/>
              </w:rPr>
              <w:t xml:space="preserve">Ukupni iznos </w:t>
            </w:r>
            <w:r w:rsidR="006B5337">
              <w:rPr>
                <w:rFonts w:eastAsia="Calibri"/>
                <w:b/>
                <w:sz w:val="20"/>
                <w:szCs w:val="20"/>
                <w:lang w:eastAsia="en-US"/>
              </w:rPr>
              <w:t>aktivnosti:</w:t>
            </w:r>
          </w:p>
          <w:p w14:paraId="5B8D43DD" w14:textId="2B0CBF12" w:rsidR="00DF5ABB" w:rsidRPr="0008160D" w:rsidRDefault="00DF5ABB" w:rsidP="00742722">
            <w:pPr>
              <w:rPr>
                <w:rFonts w:eastAsia="Calibri"/>
                <w:b/>
                <w:sz w:val="20"/>
                <w:szCs w:val="20"/>
                <w:lang w:eastAsia="en-US"/>
              </w:rPr>
            </w:pPr>
            <w:r w:rsidRPr="0008160D">
              <w:rPr>
                <w:rFonts w:eastAsia="Calibri"/>
                <w:i/>
                <w:sz w:val="20"/>
                <w:szCs w:val="20"/>
                <w:lang w:eastAsia="en-US"/>
              </w:rPr>
              <w:t>(upisati uku</w:t>
            </w:r>
            <w:r w:rsidR="00D009EE">
              <w:rPr>
                <w:rFonts w:eastAsia="Calibri"/>
                <w:i/>
                <w:sz w:val="20"/>
                <w:szCs w:val="20"/>
                <w:lang w:eastAsia="en-US"/>
              </w:rPr>
              <w:t>pni iznos aktivnosti u HRK iz reda „F46“, tablica „Planirane aktivnosti i izvori financiranja</w:t>
            </w:r>
            <w:r w:rsidRPr="0008160D">
              <w:rPr>
                <w:rFonts w:eastAsia="Calibri"/>
                <w:i/>
                <w:sz w:val="20"/>
                <w:szCs w:val="20"/>
                <w:lang w:eastAsia="en-US"/>
              </w:rPr>
              <w:t>“</w:t>
            </w:r>
            <w:r w:rsidR="00D009EE">
              <w:rPr>
                <w:rFonts w:eastAsia="Calibri"/>
                <w:i/>
                <w:sz w:val="20"/>
                <w:szCs w:val="20"/>
                <w:lang w:eastAsia="en-US"/>
              </w:rPr>
              <w:t xml:space="preserve"> iz Poslovnog plana</w:t>
            </w:r>
            <w:r w:rsidRPr="0008160D">
              <w:rPr>
                <w:rFonts w:eastAsia="Calibri"/>
                <w:i/>
                <w:sz w:val="20"/>
                <w:szCs w:val="20"/>
                <w:lang w:eastAsia="en-US"/>
              </w:rPr>
              <w:t>)</w:t>
            </w:r>
          </w:p>
        </w:tc>
        <w:tc>
          <w:tcPr>
            <w:tcW w:w="2539" w:type="dxa"/>
            <w:gridSpan w:val="4"/>
            <w:shd w:val="clear" w:color="auto" w:fill="auto"/>
            <w:vAlign w:val="center"/>
          </w:tcPr>
          <w:p w14:paraId="557165FA" w14:textId="77777777" w:rsidR="00DF5ABB" w:rsidRPr="0008160D" w:rsidRDefault="00DF5ABB" w:rsidP="00594485">
            <w:pPr>
              <w:pStyle w:val="t-9-8"/>
              <w:spacing w:before="0" w:beforeAutospacing="0" w:after="0"/>
              <w:jc w:val="right"/>
              <w:rPr>
                <w:b/>
                <w:sz w:val="20"/>
                <w:szCs w:val="20"/>
                <w:lang w:eastAsia="ar-SA"/>
              </w:rPr>
            </w:pPr>
          </w:p>
        </w:tc>
      </w:tr>
      <w:tr w:rsidR="00DF5ABB" w:rsidRPr="0008160D" w14:paraId="5A1F51E2" w14:textId="77777777" w:rsidTr="00B52661">
        <w:trPr>
          <w:trHeight w:val="567"/>
        </w:trPr>
        <w:tc>
          <w:tcPr>
            <w:tcW w:w="828" w:type="dxa"/>
            <w:shd w:val="clear" w:color="auto" w:fill="DEEAF6" w:themeFill="accent1" w:themeFillTint="33"/>
            <w:vAlign w:val="center"/>
          </w:tcPr>
          <w:p w14:paraId="1DFA75A7" w14:textId="5AAA2A1A" w:rsidR="00DF5ABB" w:rsidRPr="0008160D" w:rsidRDefault="00D009EE" w:rsidP="00594485">
            <w:pPr>
              <w:rPr>
                <w:rFonts w:eastAsia="Calibri"/>
                <w:b/>
                <w:sz w:val="20"/>
                <w:szCs w:val="20"/>
                <w:lang w:eastAsia="en-US"/>
              </w:rPr>
            </w:pPr>
            <w:r>
              <w:rPr>
                <w:rFonts w:eastAsia="Calibri"/>
                <w:b/>
                <w:sz w:val="20"/>
                <w:szCs w:val="20"/>
                <w:lang w:eastAsia="en-US"/>
              </w:rPr>
              <w:t>IV.2</w:t>
            </w:r>
            <w:r w:rsidR="00DF5ABB" w:rsidRPr="0008160D">
              <w:rPr>
                <w:rFonts w:eastAsia="Calibri"/>
                <w:b/>
                <w:sz w:val="20"/>
                <w:szCs w:val="20"/>
                <w:lang w:eastAsia="en-US"/>
              </w:rPr>
              <w:t>.</w:t>
            </w:r>
          </w:p>
        </w:tc>
        <w:tc>
          <w:tcPr>
            <w:tcW w:w="6097" w:type="dxa"/>
            <w:shd w:val="clear" w:color="auto" w:fill="DEEAF6" w:themeFill="accent1" w:themeFillTint="33"/>
            <w:vAlign w:val="center"/>
          </w:tcPr>
          <w:p w14:paraId="2C805538" w14:textId="3FEF0EB1" w:rsidR="00DF5ABB" w:rsidRPr="0008160D" w:rsidRDefault="006B5337" w:rsidP="00594485">
            <w:pPr>
              <w:rPr>
                <w:rFonts w:eastAsia="Calibri"/>
                <w:b/>
                <w:sz w:val="20"/>
                <w:szCs w:val="20"/>
                <w:lang w:eastAsia="en-US"/>
              </w:rPr>
            </w:pPr>
            <w:r>
              <w:rPr>
                <w:rFonts w:eastAsia="Calibri"/>
                <w:b/>
                <w:sz w:val="20"/>
                <w:szCs w:val="20"/>
                <w:lang w:eastAsia="en-US"/>
              </w:rPr>
              <w:t>Ukupni iznos tražene</w:t>
            </w:r>
            <w:r w:rsidR="00DF5ABB" w:rsidRPr="0008160D">
              <w:rPr>
                <w:rFonts w:eastAsia="Calibri"/>
                <w:b/>
                <w:sz w:val="20"/>
                <w:szCs w:val="20"/>
                <w:lang w:eastAsia="en-US"/>
              </w:rPr>
              <w:t xml:space="preserve"> potpore (u HRK)</w:t>
            </w:r>
            <w:r>
              <w:rPr>
                <w:rFonts w:eastAsia="Calibri"/>
                <w:b/>
                <w:sz w:val="20"/>
                <w:szCs w:val="20"/>
                <w:lang w:eastAsia="en-US"/>
              </w:rPr>
              <w:t>:</w:t>
            </w:r>
          </w:p>
          <w:p w14:paraId="52521F1B" w14:textId="2A0F2D75" w:rsidR="00DF5ABB" w:rsidRPr="0008160D" w:rsidRDefault="00DF5ABB" w:rsidP="00D009EE">
            <w:pPr>
              <w:rPr>
                <w:rFonts w:eastAsia="Calibri"/>
                <w:i/>
                <w:sz w:val="20"/>
                <w:szCs w:val="20"/>
                <w:lang w:eastAsia="en-US"/>
              </w:rPr>
            </w:pPr>
            <w:r w:rsidRPr="0008160D">
              <w:rPr>
                <w:rFonts w:eastAsia="Calibri"/>
                <w:i/>
                <w:sz w:val="20"/>
                <w:szCs w:val="20"/>
                <w:lang w:eastAsia="en-US"/>
              </w:rPr>
              <w:t>(upisati traženi iznos potpore u HRK</w:t>
            </w:r>
            <w:r w:rsidR="00D009EE">
              <w:rPr>
                <w:rFonts w:eastAsia="Calibri"/>
                <w:i/>
                <w:sz w:val="20"/>
                <w:szCs w:val="20"/>
                <w:lang w:eastAsia="en-US"/>
              </w:rPr>
              <w:t xml:space="preserve"> – 37</w:t>
            </w:r>
            <w:r w:rsidR="00F24860">
              <w:rPr>
                <w:rFonts w:eastAsia="Calibri"/>
                <w:i/>
                <w:sz w:val="20"/>
                <w:szCs w:val="20"/>
                <w:lang w:eastAsia="en-US"/>
              </w:rPr>
              <w:t>0</w:t>
            </w:r>
            <w:r w:rsidR="00D009EE">
              <w:rPr>
                <w:rFonts w:eastAsia="Calibri"/>
                <w:i/>
                <w:sz w:val="20"/>
                <w:szCs w:val="20"/>
                <w:lang w:eastAsia="en-US"/>
              </w:rPr>
              <w:t>.</w:t>
            </w:r>
            <w:r w:rsidR="00F24860">
              <w:rPr>
                <w:rFonts w:eastAsia="Calibri"/>
                <w:i/>
                <w:sz w:val="20"/>
                <w:szCs w:val="20"/>
                <w:lang w:eastAsia="en-US"/>
              </w:rPr>
              <w:t>625</w:t>
            </w:r>
            <w:r w:rsidR="00D009EE">
              <w:rPr>
                <w:rFonts w:eastAsia="Calibri"/>
                <w:i/>
                <w:sz w:val="20"/>
                <w:szCs w:val="20"/>
                <w:lang w:eastAsia="en-US"/>
              </w:rPr>
              <w:t>,00 ili 148.</w:t>
            </w:r>
            <w:r w:rsidR="00F24860">
              <w:rPr>
                <w:rFonts w:eastAsia="Calibri"/>
                <w:i/>
                <w:sz w:val="20"/>
                <w:szCs w:val="20"/>
                <w:lang w:eastAsia="en-US"/>
              </w:rPr>
              <w:t>250,00</w:t>
            </w:r>
            <w:r w:rsidR="00D009EE">
              <w:rPr>
                <w:rFonts w:eastAsia="Calibri"/>
                <w:i/>
                <w:sz w:val="20"/>
                <w:szCs w:val="20"/>
                <w:lang w:eastAsia="en-US"/>
              </w:rPr>
              <w:t xml:space="preserve"> HRK</w:t>
            </w:r>
            <w:r w:rsidRPr="0008160D">
              <w:rPr>
                <w:rFonts w:eastAsia="Calibri"/>
                <w:i/>
                <w:sz w:val="20"/>
                <w:szCs w:val="20"/>
                <w:lang w:eastAsia="en-US"/>
              </w:rPr>
              <w:t>)</w:t>
            </w:r>
          </w:p>
        </w:tc>
        <w:tc>
          <w:tcPr>
            <w:tcW w:w="2539" w:type="dxa"/>
            <w:gridSpan w:val="4"/>
            <w:shd w:val="clear" w:color="auto" w:fill="auto"/>
            <w:vAlign w:val="center"/>
          </w:tcPr>
          <w:p w14:paraId="33803FE0" w14:textId="77777777" w:rsidR="00DF5ABB" w:rsidRPr="0008160D" w:rsidRDefault="00DF5ABB" w:rsidP="00594485">
            <w:pPr>
              <w:jc w:val="right"/>
              <w:rPr>
                <w:rFonts w:eastAsia="Calibri"/>
                <w:b/>
                <w:sz w:val="20"/>
                <w:szCs w:val="20"/>
                <w:lang w:eastAsia="en-US"/>
              </w:rPr>
            </w:pPr>
          </w:p>
        </w:tc>
      </w:tr>
      <w:tr w:rsidR="00DF5ABB" w:rsidRPr="0008160D" w14:paraId="511BB49B" w14:textId="77777777" w:rsidTr="00B52661">
        <w:trPr>
          <w:trHeight w:val="521"/>
        </w:trPr>
        <w:tc>
          <w:tcPr>
            <w:tcW w:w="828" w:type="dxa"/>
            <w:shd w:val="clear" w:color="auto" w:fill="DEEAF6" w:themeFill="accent1" w:themeFillTint="33"/>
            <w:vAlign w:val="center"/>
          </w:tcPr>
          <w:p w14:paraId="5CD44CF7" w14:textId="363FE707" w:rsidR="00DF5ABB" w:rsidRPr="0008160D" w:rsidRDefault="00DF5ABB" w:rsidP="00594485">
            <w:pPr>
              <w:rPr>
                <w:rFonts w:eastAsia="Calibri"/>
                <w:b/>
                <w:sz w:val="20"/>
                <w:szCs w:val="20"/>
              </w:rPr>
            </w:pPr>
            <w:r w:rsidRPr="0008160D">
              <w:rPr>
                <w:rFonts w:eastAsia="Calibri"/>
                <w:b/>
                <w:sz w:val="20"/>
                <w:szCs w:val="20"/>
                <w:lang w:eastAsia="en-US"/>
              </w:rPr>
              <w:t>IV.</w:t>
            </w:r>
            <w:r w:rsidR="00D009EE">
              <w:rPr>
                <w:rFonts w:eastAsia="Calibri"/>
                <w:b/>
                <w:sz w:val="20"/>
                <w:szCs w:val="20"/>
                <w:lang w:eastAsia="en-US"/>
              </w:rPr>
              <w:t>3</w:t>
            </w:r>
            <w:r w:rsidRPr="0008160D">
              <w:rPr>
                <w:rFonts w:eastAsia="Calibri"/>
                <w:b/>
                <w:sz w:val="20"/>
                <w:szCs w:val="20"/>
                <w:lang w:eastAsia="en-US"/>
              </w:rPr>
              <w:t>.</w:t>
            </w:r>
            <w:r w:rsidRPr="0008160D">
              <w:rPr>
                <w:rFonts w:eastAsia="Calibri"/>
                <w:b/>
                <w:sz w:val="20"/>
                <w:szCs w:val="20"/>
              </w:rPr>
              <w:t xml:space="preserve"> </w:t>
            </w:r>
          </w:p>
        </w:tc>
        <w:tc>
          <w:tcPr>
            <w:tcW w:w="6097" w:type="dxa"/>
            <w:shd w:val="clear" w:color="auto" w:fill="DEEAF6" w:themeFill="accent1" w:themeFillTint="33"/>
            <w:vAlign w:val="center"/>
          </w:tcPr>
          <w:p w14:paraId="57998F73" w14:textId="0054A3C7" w:rsidR="00DF5ABB" w:rsidRPr="0008160D" w:rsidRDefault="00D009EE" w:rsidP="00594485">
            <w:pPr>
              <w:suppressAutoHyphens w:val="0"/>
              <w:spacing w:line="259" w:lineRule="auto"/>
              <w:jc w:val="both"/>
              <w:rPr>
                <w:rFonts w:eastAsia="Calibri"/>
                <w:b/>
                <w:sz w:val="20"/>
                <w:szCs w:val="20"/>
                <w:lang w:eastAsia="en-US"/>
              </w:rPr>
            </w:pPr>
            <w:r>
              <w:rPr>
                <w:rFonts w:eastAsia="Calibri"/>
                <w:b/>
                <w:sz w:val="20"/>
                <w:szCs w:val="20"/>
                <w:lang w:eastAsia="en-US"/>
              </w:rPr>
              <w:t>I</w:t>
            </w:r>
            <w:r w:rsidR="00DF5ABB" w:rsidRPr="0008160D">
              <w:rPr>
                <w:rFonts w:eastAsia="Calibri"/>
                <w:b/>
                <w:sz w:val="20"/>
                <w:szCs w:val="20"/>
                <w:lang w:eastAsia="en-US"/>
              </w:rPr>
              <w:t xml:space="preserve">zjavljujem pod kaznenom i materijalnom odgovornošću da do sada nisam </w:t>
            </w:r>
            <w:r w:rsidR="00B20DD9">
              <w:rPr>
                <w:rFonts w:eastAsia="Calibri"/>
                <w:b/>
                <w:sz w:val="20"/>
                <w:szCs w:val="20"/>
                <w:lang w:eastAsia="en-US"/>
              </w:rPr>
              <w:t>koristio javnu potporu za iste aktivnosti</w:t>
            </w:r>
            <w:r w:rsidR="00DF5ABB" w:rsidRPr="0008160D">
              <w:rPr>
                <w:rFonts w:eastAsia="Calibri"/>
                <w:b/>
                <w:sz w:val="20"/>
                <w:szCs w:val="20"/>
                <w:lang w:eastAsia="en-US"/>
              </w:rPr>
              <w:t xml:space="preserve"> za koje se podnosi ova</w:t>
            </w:r>
            <w:r>
              <w:rPr>
                <w:rFonts w:eastAsia="Calibri"/>
                <w:b/>
                <w:sz w:val="20"/>
                <w:szCs w:val="20"/>
                <w:lang w:eastAsia="en-US"/>
              </w:rPr>
              <w:t>j</w:t>
            </w:r>
            <w:r w:rsidR="00DF5ABB" w:rsidRPr="0008160D">
              <w:rPr>
                <w:rFonts w:eastAsia="Calibri"/>
                <w:b/>
                <w:sz w:val="20"/>
                <w:szCs w:val="20"/>
                <w:lang w:eastAsia="en-US"/>
              </w:rPr>
              <w:t xml:space="preserve"> </w:t>
            </w:r>
            <w:r w:rsidR="00566B40">
              <w:rPr>
                <w:rFonts w:eastAsia="Calibri"/>
                <w:b/>
                <w:sz w:val="20"/>
                <w:szCs w:val="20"/>
                <w:lang w:eastAsia="en-US"/>
              </w:rPr>
              <w:t>zahtjev za potporu</w:t>
            </w:r>
            <w:r w:rsidR="00DF5ABB" w:rsidRPr="0008160D">
              <w:rPr>
                <w:rFonts w:eastAsia="Calibri"/>
                <w:b/>
                <w:sz w:val="20"/>
                <w:szCs w:val="20"/>
                <w:lang w:eastAsia="en-US"/>
              </w:rPr>
              <w:t>:</w:t>
            </w:r>
          </w:p>
          <w:p w14:paraId="392101F3" w14:textId="77777777" w:rsidR="00DF5ABB" w:rsidRPr="0008160D" w:rsidRDefault="00DF5ABB" w:rsidP="00594485">
            <w:pPr>
              <w:suppressAutoHyphens w:val="0"/>
              <w:spacing w:line="259" w:lineRule="auto"/>
              <w:jc w:val="both"/>
              <w:rPr>
                <w:rFonts w:eastAsia="Calibri"/>
                <w:b/>
                <w:sz w:val="20"/>
                <w:szCs w:val="20"/>
                <w:lang w:eastAsia="en-US"/>
              </w:rPr>
            </w:pPr>
            <w:r w:rsidRPr="0008160D">
              <w:rPr>
                <w:rFonts w:eastAsia="Calibri"/>
                <w:b/>
                <w:i/>
                <w:sz w:val="20"/>
                <w:szCs w:val="20"/>
                <w:lang w:eastAsia="en-US"/>
              </w:rPr>
              <w:t xml:space="preserve">(označiti </w:t>
            </w:r>
            <w:r w:rsidRPr="0008160D">
              <w:rPr>
                <w:rFonts w:eastAsia="Calibri"/>
                <w:i/>
                <w:sz w:val="20"/>
                <w:szCs w:val="20"/>
                <w:lang w:eastAsia="en-US"/>
              </w:rPr>
              <w:t>odgovor DA ili NE</w:t>
            </w:r>
            <w:r w:rsidRPr="0008160D">
              <w:rPr>
                <w:rFonts w:eastAsia="Calibri"/>
                <w:b/>
                <w:i/>
                <w:sz w:val="20"/>
                <w:szCs w:val="20"/>
                <w:lang w:eastAsia="en-US"/>
              </w:rPr>
              <w:t>)</w:t>
            </w:r>
          </w:p>
        </w:tc>
        <w:tc>
          <w:tcPr>
            <w:tcW w:w="600" w:type="dxa"/>
            <w:shd w:val="clear" w:color="auto" w:fill="DEEAF6" w:themeFill="accent1" w:themeFillTint="33"/>
            <w:vAlign w:val="center"/>
          </w:tcPr>
          <w:p w14:paraId="42549295" w14:textId="77777777" w:rsidR="00DF5ABB" w:rsidRPr="0008160D" w:rsidRDefault="00DF5ABB" w:rsidP="00594485">
            <w:pPr>
              <w:suppressAutoHyphens w:val="0"/>
              <w:spacing w:line="259" w:lineRule="auto"/>
              <w:rPr>
                <w:rFonts w:eastAsia="Calibri"/>
                <w:b/>
                <w:sz w:val="20"/>
                <w:szCs w:val="20"/>
                <w:lang w:eastAsia="en-US"/>
              </w:rPr>
            </w:pPr>
            <w:r w:rsidRPr="0008160D">
              <w:rPr>
                <w:rFonts w:eastAsia="Calibri"/>
                <w:b/>
                <w:sz w:val="20"/>
                <w:szCs w:val="20"/>
                <w:lang w:eastAsia="en-US"/>
              </w:rPr>
              <w:t>DA</w:t>
            </w:r>
          </w:p>
        </w:tc>
        <w:tc>
          <w:tcPr>
            <w:tcW w:w="630" w:type="dxa"/>
            <w:shd w:val="clear" w:color="auto" w:fill="auto"/>
            <w:vAlign w:val="center"/>
          </w:tcPr>
          <w:p w14:paraId="418826A9" w14:textId="77777777" w:rsidR="00DF5ABB" w:rsidRPr="0008160D" w:rsidRDefault="00DF5ABB" w:rsidP="00594485">
            <w:pPr>
              <w:spacing w:after="200" w:line="276" w:lineRule="auto"/>
              <w:rPr>
                <w:rFonts w:eastAsia="Calibri"/>
                <w:sz w:val="20"/>
                <w:szCs w:val="20"/>
              </w:rPr>
            </w:pPr>
          </w:p>
        </w:tc>
        <w:tc>
          <w:tcPr>
            <w:tcW w:w="570" w:type="dxa"/>
            <w:shd w:val="clear" w:color="auto" w:fill="DEEAF6" w:themeFill="accent1" w:themeFillTint="33"/>
            <w:vAlign w:val="center"/>
          </w:tcPr>
          <w:p w14:paraId="1F3FF4A4" w14:textId="77777777" w:rsidR="00DF5ABB" w:rsidRPr="0008160D" w:rsidRDefault="00DF5ABB" w:rsidP="00594485">
            <w:pPr>
              <w:spacing w:line="276" w:lineRule="auto"/>
              <w:rPr>
                <w:rFonts w:eastAsia="Calibri"/>
                <w:b/>
                <w:sz w:val="20"/>
                <w:szCs w:val="20"/>
              </w:rPr>
            </w:pPr>
            <w:r w:rsidRPr="0008160D">
              <w:rPr>
                <w:rFonts w:eastAsia="Calibri"/>
                <w:b/>
                <w:sz w:val="20"/>
                <w:szCs w:val="20"/>
              </w:rPr>
              <w:t>NE</w:t>
            </w:r>
          </w:p>
        </w:tc>
        <w:tc>
          <w:tcPr>
            <w:tcW w:w="739" w:type="dxa"/>
            <w:shd w:val="clear" w:color="auto" w:fill="auto"/>
            <w:vAlign w:val="center"/>
          </w:tcPr>
          <w:p w14:paraId="739909D9" w14:textId="77777777" w:rsidR="00DF5ABB" w:rsidRPr="0008160D" w:rsidRDefault="00DF5ABB" w:rsidP="00594485">
            <w:pPr>
              <w:spacing w:after="200" w:line="276" w:lineRule="auto"/>
              <w:rPr>
                <w:rFonts w:eastAsia="Calibri"/>
                <w:sz w:val="20"/>
                <w:szCs w:val="20"/>
              </w:rPr>
            </w:pPr>
          </w:p>
        </w:tc>
      </w:tr>
    </w:tbl>
    <w:p w14:paraId="3FDE6615" w14:textId="77777777" w:rsidR="00DF5ABB" w:rsidRDefault="00DF5ABB" w:rsidP="00DF5ABB">
      <w:pPr>
        <w:rPr>
          <w:sz w:val="20"/>
          <w:szCs w:val="20"/>
        </w:rPr>
      </w:pPr>
    </w:p>
    <w:p w14:paraId="7DDC4A28" w14:textId="77777777" w:rsidR="000E5652" w:rsidRPr="0008160D" w:rsidRDefault="000E5652" w:rsidP="00DF5ABB">
      <w:pPr>
        <w:rPr>
          <w:sz w:val="20"/>
          <w:szCs w:val="20"/>
        </w:rPr>
      </w:pPr>
    </w:p>
    <w:p w14:paraId="51FF05AD" w14:textId="77777777" w:rsidR="00DF5ABB" w:rsidRPr="0008160D" w:rsidRDefault="00DF5ABB" w:rsidP="00DF5ABB">
      <w:pPr>
        <w:rPr>
          <w:sz w:val="20"/>
          <w:szCs w:val="20"/>
        </w:rPr>
      </w:pPr>
    </w:p>
    <w:tbl>
      <w:tblPr>
        <w:tblStyle w:val="TableGrid"/>
        <w:tblW w:w="9464" w:type="dxa"/>
        <w:tblLayout w:type="fixed"/>
        <w:tblLook w:val="04A0" w:firstRow="1" w:lastRow="0" w:firstColumn="1" w:lastColumn="0" w:noHBand="0" w:noVBand="1"/>
      </w:tblPr>
      <w:tblGrid>
        <w:gridCol w:w="918"/>
        <w:gridCol w:w="5871"/>
        <w:gridCol w:w="699"/>
        <w:gridCol w:w="582"/>
        <w:gridCol w:w="714"/>
        <w:gridCol w:w="680"/>
      </w:tblGrid>
      <w:tr w:rsidR="00DF5ABB" w:rsidRPr="0008160D" w14:paraId="1BF4B377" w14:textId="77777777" w:rsidTr="00B52661">
        <w:trPr>
          <w:trHeight w:val="274"/>
        </w:trPr>
        <w:tc>
          <w:tcPr>
            <w:tcW w:w="9464" w:type="dxa"/>
            <w:gridSpan w:val="6"/>
            <w:shd w:val="clear" w:color="auto" w:fill="FFF2CC" w:themeFill="accent4" w:themeFillTint="33"/>
          </w:tcPr>
          <w:p w14:paraId="3F8993B7" w14:textId="77777777" w:rsidR="00DF5ABB" w:rsidRPr="0008160D" w:rsidRDefault="00DF5ABB" w:rsidP="00594485">
            <w:pPr>
              <w:jc w:val="center"/>
              <w:rPr>
                <w:b/>
                <w:sz w:val="20"/>
                <w:szCs w:val="20"/>
              </w:rPr>
            </w:pPr>
            <w:r w:rsidRPr="0008160D">
              <w:rPr>
                <w:b/>
                <w:sz w:val="20"/>
                <w:szCs w:val="20"/>
              </w:rPr>
              <w:t>V. IZJAVE</w:t>
            </w:r>
          </w:p>
        </w:tc>
      </w:tr>
      <w:tr w:rsidR="00DF5ABB" w:rsidRPr="0008160D" w14:paraId="4A645ED4" w14:textId="77777777" w:rsidTr="00B52661">
        <w:trPr>
          <w:trHeight w:val="404"/>
        </w:trPr>
        <w:tc>
          <w:tcPr>
            <w:tcW w:w="9464" w:type="dxa"/>
            <w:gridSpan w:val="6"/>
            <w:shd w:val="clear" w:color="auto" w:fill="DEEAF6" w:themeFill="accent1" w:themeFillTint="33"/>
            <w:vAlign w:val="center"/>
          </w:tcPr>
          <w:p w14:paraId="1595A9DC"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V.1. Izjavljujem pod materijalnom i kaznenom odgovornošću da:</w:t>
            </w:r>
          </w:p>
          <w:p w14:paraId="29A2174B" w14:textId="77777777" w:rsidR="00DF5ABB" w:rsidRPr="0008160D" w:rsidRDefault="00DF5ABB" w:rsidP="00594485">
            <w:pPr>
              <w:rPr>
                <w:b/>
                <w:sz w:val="20"/>
                <w:szCs w:val="20"/>
              </w:rPr>
            </w:pPr>
            <w:r w:rsidRPr="0008160D">
              <w:rPr>
                <w:rFonts w:eastAsia="Calibri"/>
                <w:b/>
                <w:i/>
                <w:sz w:val="20"/>
                <w:szCs w:val="20"/>
                <w:lang w:eastAsia="en-US"/>
              </w:rPr>
              <w:t xml:space="preserve">(označiti </w:t>
            </w:r>
            <w:r w:rsidRPr="0008160D">
              <w:rPr>
                <w:rFonts w:eastAsia="Calibri"/>
                <w:i/>
                <w:sz w:val="20"/>
                <w:szCs w:val="20"/>
                <w:lang w:eastAsia="en-US"/>
              </w:rPr>
              <w:t>odgovor DA ili NE</w:t>
            </w:r>
            <w:r w:rsidRPr="0008160D">
              <w:rPr>
                <w:rFonts w:eastAsia="Calibri"/>
                <w:b/>
                <w:i/>
                <w:sz w:val="20"/>
                <w:szCs w:val="20"/>
                <w:lang w:eastAsia="en-US"/>
              </w:rPr>
              <w:t>)</w:t>
            </w:r>
            <w:r w:rsidRPr="0008160D">
              <w:rPr>
                <w:rFonts w:eastAsia="Calibri"/>
                <w:b/>
                <w:sz w:val="20"/>
                <w:szCs w:val="20"/>
                <w:lang w:eastAsia="en-US"/>
              </w:rPr>
              <w:t xml:space="preserve"> </w:t>
            </w:r>
          </w:p>
        </w:tc>
      </w:tr>
      <w:tr w:rsidR="00DF5ABB" w:rsidRPr="0008160D" w14:paraId="29A899EC" w14:textId="77777777" w:rsidTr="00B52661">
        <w:trPr>
          <w:trHeight w:val="567"/>
        </w:trPr>
        <w:tc>
          <w:tcPr>
            <w:tcW w:w="918" w:type="dxa"/>
            <w:shd w:val="clear" w:color="auto" w:fill="DEEAF6" w:themeFill="accent1" w:themeFillTint="33"/>
            <w:vAlign w:val="center"/>
          </w:tcPr>
          <w:p w14:paraId="0796C8E8"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 1.1.</w:t>
            </w:r>
          </w:p>
        </w:tc>
        <w:tc>
          <w:tcPr>
            <w:tcW w:w="5871" w:type="dxa"/>
            <w:shd w:val="clear" w:color="auto" w:fill="DEEAF6" w:themeFill="accent1" w:themeFillTint="33"/>
            <w:vAlign w:val="center"/>
          </w:tcPr>
          <w:p w14:paraId="3EA6103F" w14:textId="234FB67A" w:rsidR="00DF5ABB" w:rsidRPr="0008160D" w:rsidRDefault="00DF5ABB" w:rsidP="00D009EE">
            <w:pPr>
              <w:jc w:val="both"/>
              <w:rPr>
                <w:rFonts w:eastAsia="Calibri"/>
                <w:i/>
                <w:sz w:val="20"/>
                <w:szCs w:val="20"/>
                <w:lang w:eastAsia="en-US"/>
              </w:rPr>
            </w:pPr>
            <w:r w:rsidRPr="0008160D">
              <w:rPr>
                <w:rFonts w:eastAsia="Calibri"/>
                <w:i/>
                <w:sz w:val="20"/>
                <w:szCs w:val="20"/>
                <w:lang w:eastAsia="en-US"/>
              </w:rPr>
              <w:t>sam upoznat i suglasan sa sad</w:t>
            </w:r>
            <w:r w:rsidR="00D009EE">
              <w:rPr>
                <w:rFonts w:eastAsia="Calibri"/>
                <w:i/>
                <w:sz w:val="20"/>
                <w:szCs w:val="20"/>
                <w:lang w:eastAsia="en-US"/>
              </w:rPr>
              <w:t xml:space="preserve">ržajem Pravilnika o provedbi mjera programa ruralnog razvoja Republike Hrvatske za razdoblje 2014. – 2020. (NN br. </w:t>
            </w:r>
            <w:r w:rsidR="00561814">
              <w:rPr>
                <w:rFonts w:eastAsia="Calibri"/>
                <w:i/>
                <w:sz w:val="20"/>
                <w:szCs w:val="20"/>
                <w:lang w:eastAsia="en-US"/>
              </w:rPr>
              <w:t>19/2019</w:t>
            </w:r>
            <w:r w:rsidRPr="0008160D">
              <w:rPr>
                <w:rFonts w:eastAsia="Calibri"/>
                <w:i/>
                <w:sz w:val="20"/>
                <w:szCs w:val="20"/>
                <w:lang w:eastAsia="en-US"/>
              </w:rPr>
              <w:t xml:space="preserve">) i ovog Natječaja te ostalim zakonskim i podzakonskim propisima i pratećim regulativama </w:t>
            </w:r>
          </w:p>
        </w:tc>
        <w:tc>
          <w:tcPr>
            <w:tcW w:w="699" w:type="dxa"/>
            <w:shd w:val="clear" w:color="auto" w:fill="DEEAF6" w:themeFill="accent1" w:themeFillTint="33"/>
            <w:vAlign w:val="center"/>
          </w:tcPr>
          <w:p w14:paraId="03CA21EC"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7C8416D3"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726C906A"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49ED24C6"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58708FD1" w14:textId="77777777" w:rsidTr="00B52661">
        <w:trPr>
          <w:trHeight w:val="503"/>
        </w:trPr>
        <w:tc>
          <w:tcPr>
            <w:tcW w:w="918" w:type="dxa"/>
            <w:shd w:val="clear" w:color="auto" w:fill="DEEAF6" w:themeFill="accent1" w:themeFillTint="33"/>
            <w:vAlign w:val="center"/>
          </w:tcPr>
          <w:p w14:paraId="4425ABFB"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 1.2.</w:t>
            </w:r>
          </w:p>
        </w:tc>
        <w:tc>
          <w:tcPr>
            <w:tcW w:w="5871" w:type="dxa"/>
            <w:shd w:val="clear" w:color="auto" w:fill="DEEAF6" w:themeFill="accent1" w:themeFillTint="33"/>
            <w:vAlign w:val="center"/>
          </w:tcPr>
          <w:p w14:paraId="74438D54" w14:textId="09BE0C81"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su svi po</w:t>
            </w:r>
            <w:r w:rsidR="00D009EE">
              <w:rPr>
                <w:rFonts w:eastAsia="Calibri"/>
                <w:i/>
                <w:sz w:val="20"/>
                <w:szCs w:val="20"/>
                <w:lang w:eastAsia="en-US"/>
              </w:rPr>
              <w:t>daci navedeni u Zahtjevu za potporu</w:t>
            </w:r>
            <w:r w:rsidRPr="0008160D">
              <w:rPr>
                <w:rFonts w:eastAsia="Calibri"/>
                <w:i/>
                <w:sz w:val="20"/>
                <w:szCs w:val="20"/>
                <w:lang w:eastAsia="en-US"/>
              </w:rPr>
              <w:t xml:space="preserve"> istiniti i točni, te da sam upoznat s posljedicama davanja netočnih i krivih podataka </w:t>
            </w:r>
          </w:p>
        </w:tc>
        <w:tc>
          <w:tcPr>
            <w:tcW w:w="699" w:type="dxa"/>
            <w:shd w:val="clear" w:color="auto" w:fill="DEEAF6" w:themeFill="accent1" w:themeFillTint="33"/>
            <w:vAlign w:val="center"/>
          </w:tcPr>
          <w:p w14:paraId="5E91C4DA"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1939CA6C"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91741F0"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6C497092"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601612B0" w14:textId="77777777" w:rsidTr="00B52661">
        <w:trPr>
          <w:trHeight w:val="503"/>
        </w:trPr>
        <w:tc>
          <w:tcPr>
            <w:tcW w:w="918" w:type="dxa"/>
            <w:shd w:val="clear" w:color="auto" w:fill="DEEAF6" w:themeFill="accent1" w:themeFillTint="33"/>
            <w:vAlign w:val="center"/>
          </w:tcPr>
          <w:p w14:paraId="714A2BA6"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 xml:space="preserve">V. 1.3. </w:t>
            </w:r>
          </w:p>
        </w:tc>
        <w:tc>
          <w:tcPr>
            <w:tcW w:w="5871" w:type="dxa"/>
            <w:shd w:val="clear" w:color="auto" w:fill="DEEAF6" w:themeFill="accent1" w:themeFillTint="33"/>
            <w:vAlign w:val="center"/>
          </w:tcPr>
          <w:p w14:paraId="457980A2" w14:textId="6A9BEEE9" w:rsidR="00DF5ABB" w:rsidRPr="0008160D" w:rsidRDefault="00837F54" w:rsidP="00837F54">
            <w:pPr>
              <w:jc w:val="both"/>
              <w:rPr>
                <w:rFonts w:eastAsia="Calibri"/>
                <w:i/>
                <w:sz w:val="20"/>
                <w:szCs w:val="20"/>
                <w:lang w:eastAsia="en-US"/>
              </w:rPr>
            </w:pPr>
            <w:r>
              <w:rPr>
                <w:rFonts w:eastAsia="Calibri"/>
                <w:i/>
                <w:sz w:val="20"/>
                <w:szCs w:val="20"/>
                <w:lang w:eastAsia="en-US"/>
              </w:rPr>
              <w:t>n</w:t>
            </w:r>
            <w:r w:rsidR="00DF5ABB" w:rsidRPr="0008160D">
              <w:rPr>
                <w:rFonts w:eastAsia="Calibri"/>
                <w:i/>
                <w:sz w:val="20"/>
                <w:szCs w:val="20"/>
                <w:lang w:eastAsia="en-US"/>
              </w:rPr>
              <w:t>isam</w:t>
            </w:r>
            <w:r>
              <w:rPr>
                <w:rFonts w:eastAsia="Calibri"/>
                <w:i/>
                <w:sz w:val="20"/>
                <w:szCs w:val="20"/>
                <w:lang w:eastAsia="en-US"/>
              </w:rPr>
              <w:t xml:space="preserve"> podnio zahtjev za potporu na nacionalni natječaj za tip operacije 6.1.1. ili ako sam podnio isti je odbijen ili sam odustao  </w:t>
            </w:r>
          </w:p>
        </w:tc>
        <w:tc>
          <w:tcPr>
            <w:tcW w:w="699" w:type="dxa"/>
            <w:shd w:val="clear" w:color="auto" w:fill="DEEAF6" w:themeFill="accent1" w:themeFillTint="33"/>
            <w:vAlign w:val="center"/>
          </w:tcPr>
          <w:p w14:paraId="61488E1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3780980C"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B55CFF6"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0617F4C6" w14:textId="77777777" w:rsidR="00DF5ABB" w:rsidRPr="0008160D" w:rsidRDefault="00DF5ABB" w:rsidP="00594485">
            <w:pPr>
              <w:pStyle w:val="t-9-8"/>
              <w:spacing w:before="0" w:beforeAutospacing="0" w:after="0"/>
              <w:jc w:val="both"/>
              <w:rPr>
                <w:b/>
                <w:sz w:val="20"/>
                <w:szCs w:val="20"/>
                <w:lang w:eastAsia="ar-SA"/>
              </w:rPr>
            </w:pPr>
          </w:p>
        </w:tc>
      </w:tr>
      <w:tr w:rsidR="00B20DD9" w:rsidRPr="0008160D" w14:paraId="684C30C0" w14:textId="77777777" w:rsidTr="00B52661">
        <w:trPr>
          <w:trHeight w:val="620"/>
        </w:trPr>
        <w:tc>
          <w:tcPr>
            <w:tcW w:w="918" w:type="dxa"/>
            <w:shd w:val="clear" w:color="auto" w:fill="DEEAF6" w:themeFill="accent1" w:themeFillTint="33"/>
            <w:vAlign w:val="center"/>
          </w:tcPr>
          <w:p w14:paraId="75246156" w14:textId="0B9941CE" w:rsidR="00B20DD9" w:rsidRPr="0008160D" w:rsidRDefault="00B20DD9" w:rsidP="00594485">
            <w:pPr>
              <w:rPr>
                <w:rFonts w:eastAsia="Calibri"/>
                <w:b/>
                <w:sz w:val="20"/>
                <w:szCs w:val="20"/>
                <w:lang w:eastAsia="en-US"/>
              </w:rPr>
            </w:pPr>
            <w:r>
              <w:rPr>
                <w:rFonts w:eastAsia="Calibri"/>
                <w:b/>
                <w:sz w:val="20"/>
                <w:szCs w:val="20"/>
                <w:lang w:eastAsia="en-US"/>
              </w:rPr>
              <w:t xml:space="preserve">V.1.4. </w:t>
            </w:r>
          </w:p>
        </w:tc>
        <w:tc>
          <w:tcPr>
            <w:tcW w:w="5871" w:type="dxa"/>
            <w:shd w:val="clear" w:color="auto" w:fill="DEEAF6" w:themeFill="accent1" w:themeFillTint="33"/>
            <w:vAlign w:val="center"/>
          </w:tcPr>
          <w:p w14:paraId="0FB714AF" w14:textId="2B397B1B" w:rsidR="00B20DD9" w:rsidRDefault="00B20DD9" w:rsidP="00837F54">
            <w:pPr>
              <w:jc w:val="both"/>
              <w:rPr>
                <w:rFonts w:eastAsia="Calibri"/>
                <w:i/>
                <w:sz w:val="20"/>
                <w:szCs w:val="20"/>
                <w:lang w:eastAsia="en-US"/>
              </w:rPr>
            </w:pPr>
            <w:r>
              <w:rPr>
                <w:rFonts w:eastAsia="Calibri"/>
                <w:i/>
                <w:sz w:val="20"/>
                <w:szCs w:val="20"/>
                <w:lang w:eastAsia="en-US"/>
              </w:rPr>
              <w:t>u slučaju da se javljam kao fizička osoba koja još nije preuzela</w:t>
            </w:r>
            <w:r w:rsidRPr="00B20DD9">
              <w:rPr>
                <w:rFonts w:eastAsia="Calibri"/>
                <w:i/>
                <w:sz w:val="20"/>
                <w:szCs w:val="20"/>
                <w:lang w:eastAsia="en-US"/>
              </w:rPr>
              <w:t xml:space="preserve"> poljoprivredno gospodarstvo</w:t>
            </w:r>
            <w:r>
              <w:rPr>
                <w:rFonts w:eastAsia="Calibri"/>
                <w:i/>
                <w:sz w:val="20"/>
                <w:szCs w:val="20"/>
                <w:lang w:eastAsia="en-US"/>
              </w:rPr>
              <w:t xml:space="preserve"> za koje se traži potpora, da nisam niti sam bila nositelj/odgovorna poljoprivrednog gospodarstva za koje se traži potpora niti bilo kojeg drugog poljoprivrednog gospodarstva </w:t>
            </w:r>
          </w:p>
        </w:tc>
        <w:tc>
          <w:tcPr>
            <w:tcW w:w="699" w:type="dxa"/>
            <w:shd w:val="clear" w:color="auto" w:fill="DEEAF6" w:themeFill="accent1" w:themeFillTint="33"/>
            <w:vAlign w:val="center"/>
          </w:tcPr>
          <w:p w14:paraId="7DA13B89" w14:textId="5B91E09E" w:rsidR="00B20DD9" w:rsidRPr="0008160D" w:rsidRDefault="00B20DD9" w:rsidP="00594485">
            <w:pPr>
              <w:pStyle w:val="t-9-8"/>
              <w:spacing w:before="0" w:beforeAutospacing="0" w:after="0"/>
              <w:jc w:val="center"/>
              <w:rPr>
                <w:b/>
                <w:sz w:val="20"/>
                <w:szCs w:val="20"/>
                <w:lang w:eastAsia="ar-SA"/>
              </w:rPr>
            </w:pPr>
            <w:r>
              <w:rPr>
                <w:b/>
                <w:sz w:val="20"/>
                <w:szCs w:val="20"/>
                <w:lang w:eastAsia="ar-SA"/>
              </w:rPr>
              <w:t>DA</w:t>
            </w:r>
          </w:p>
        </w:tc>
        <w:tc>
          <w:tcPr>
            <w:tcW w:w="582" w:type="dxa"/>
            <w:shd w:val="clear" w:color="auto" w:fill="auto"/>
            <w:vAlign w:val="center"/>
          </w:tcPr>
          <w:p w14:paraId="2D75FF4A" w14:textId="77777777" w:rsidR="00B20DD9" w:rsidRPr="0008160D" w:rsidRDefault="00B20DD9"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22CF91ED" w14:textId="4908CAFA" w:rsidR="00B20DD9" w:rsidRPr="0008160D" w:rsidRDefault="00B20DD9" w:rsidP="00594485">
            <w:pPr>
              <w:pStyle w:val="t-9-8"/>
              <w:spacing w:before="0" w:beforeAutospacing="0" w:after="0"/>
              <w:jc w:val="center"/>
              <w:rPr>
                <w:b/>
                <w:sz w:val="20"/>
                <w:szCs w:val="20"/>
                <w:lang w:eastAsia="ar-SA"/>
              </w:rPr>
            </w:pPr>
            <w:r>
              <w:rPr>
                <w:b/>
                <w:sz w:val="20"/>
                <w:szCs w:val="20"/>
                <w:lang w:eastAsia="ar-SA"/>
              </w:rPr>
              <w:t>NE</w:t>
            </w:r>
          </w:p>
        </w:tc>
        <w:tc>
          <w:tcPr>
            <w:tcW w:w="680" w:type="dxa"/>
            <w:shd w:val="clear" w:color="auto" w:fill="auto"/>
            <w:vAlign w:val="center"/>
          </w:tcPr>
          <w:p w14:paraId="101DF4FC" w14:textId="77777777" w:rsidR="00B20DD9" w:rsidRPr="0008160D" w:rsidRDefault="00B20DD9" w:rsidP="00594485">
            <w:pPr>
              <w:pStyle w:val="t-9-8"/>
              <w:spacing w:before="0" w:beforeAutospacing="0" w:after="0"/>
              <w:jc w:val="both"/>
              <w:rPr>
                <w:b/>
                <w:sz w:val="20"/>
                <w:szCs w:val="20"/>
                <w:lang w:eastAsia="ar-SA"/>
              </w:rPr>
            </w:pPr>
          </w:p>
        </w:tc>
      </w:tr>
      <w:tr w:rsidR="00DF5ABB" w:rsidRPr="0008160D" w14:paraId="33495940" w14:textId="77777777" w:rsidTr="00B52661">
        <w:trPr>
          <w:trHeight w:val="503"/>
        </w:trPr>
        <w:tc>
          <w:tcPr>
            <w:tcW w:w="918" w:type="dxa"/>
            <w:shd w:val="clear" w:color="auto" w:fill="DEEAF6" w:themeFill="accent1" w:themeFillTint="33"/>
            <w:vAlign w:val="center"/>
          </w:tcPr>
          <w:p w14:paraId="49D7E412" w14:textId="462A6797" w:rsidR="00DF5ABB" w:rsidRPr="0008160D" w:rsidRDefault="00B20DD9" w:rsidP="00594485">
            <w:pPr>
              <w:rPr>
                <w:rFonts w:eastAsia="Calibri"/>
                <w:b/>
                <w:sz w:val="20"/>
                <w:szCs w:val="20"/>
                <w:lang w:eastAsia="en-US"/>
              </w:rPr>
            </w:pPr>
            <w:r>
              <w:rPr>
                <w:rFonts w:eastAsia="Calibri"/>
                <w:b/>
                <w:sz w:val="20"/>
                <w:szCs w:val="20"/>
                <w:lang w:eastAsia="en-US"/>
              </w:rPr>
              <w:t>V. 1.5</w:t>
            </w:r>
            <w:r w:rsidR="00DF5ABB" w:rsidRPr="0008160D">
              <w:rPr>
                <w:rFonts w:eastAsia="Calibri"/>
                <w:b/>
                <w:sz w:val="20"/>
                <w:szCs w:val="20"/>
                <w:lang w:eastAsia="en-US"/>
              </w:rPr>
              <w:t>.</w:t>
            </w:r>
          </w:p>
        </w:tc>
        <w:tc>
          <w:tcPr>
            <w:tcW w:w="5871" w:type="dxa"/>
            <w:shd w:val="clear" w:color="auto" w:fill="DEEAF6" w:themeFill="accent1" w:themeFillTint="33"/>
            <w:vAlign w:val="center"/>
          </w:tcPr>
          <w:p w14:paraId="7A556339" w14:textId="52BB0DEF" w:rsidR="00DF5ABB" w:rsidRPr="0008160D" w:rsidRDefault="00D009EE" w:rsidP="00837F54">
            <w:pPr>
              <w:jc w:val="both"/>
              <w:rPr>
                <w:rFonts w:eastAsia="Calibri"/>
                <w:i/>
                <w:sz w:val="20"/>
                <w:szCs w:val="20"/>
                <w:lang w:eastAsia="en-US"/>
              </w:rPr>
            </w:pPr>
            <w:r>
              <w:rPr>
                <w:rFonts w:eastAsia="Calibri"/>
                <w:i/>
                <w:sz w:val="20"/>
                <w:szCs w:val="20"/>
                <w:lang w:eastAsia="en-US"/>
              </w:rPr>
              <w:t>nisam podnio zahtjev za potporu</w:t>
            </w:r>
            <w:r w:rsidR="00837F54">
              <w:rPr>
                <w:rFonts w:eastAsia="Calibri"/>
                <w:i/>
                <w:sz w:val="20"/>
                <w:szCs w:val="20"/>
                <w:lang w:eastAsia="en-US"/>
              </w:rPr>
              <w:t xml:space="preserve"> na nacionalnom natječaju za ti</w:t>
            </w:r>
            <w:r>
              <w:rPr>
                <w:rFonts w:eastAsia="Calibri"/>
                <w:i/>
                <w:sz w:val="20"/>
                <w:szCs w:val="20"/>
                <w:lang w:eastAsia="en-US"/>
              </w:rPr>
              <w:t>p operacije 6.3.1./LAG natječaj</w:t>
            </w:r>
            <w:r w:rsidR="00837F54">
              <w:rPr>
                <w:rFonts w:eastAsia="Calibri"/>
                <w:i/>
                <w:sz w:val="20"/>
                <w:szCs w:val="20"/>
                <w:lang w:eastAsia="en-US"/>
              </w:rPr>
              <w:t xml:space="preserve">  6.3.1. </w:t>
            </w:r>
            <w:r w:rsidR="00B42BA6">
              <w:rPr>
                <w:rFonts w:eastAsia="Calibri"/>
                <w:i/>
                <w:sz w:val="20"/>
                <w:szCs w:val="20"/>
                <w:lang w:eastAsia="en-US"/>
              </w:rPr>
              <w:t>ili ako sam</w:t>
            </w:r>
            <w:r>
              <w:rPr>
                <w:rFonts w:eastAsia="Calibri"/>
                <w:i/>
                <w:sz w:val="20"/>
                <w:szCs w:val="20"/>
                <w:lang w:eastAsia="en-US"/>
              </w:rPr>
              <w:t xml:space="preserve"> podnio zahtjev za potporu</w:t>
            </w:r>
            <w:r w:rsidR="00837F54">
              <w:rPr>
                <w:rFonts w:eastAsia="Calibri"/>
                <w:i/>
                <w:sz w:val="20"/>
                <w:szCs w:val="20"/>
                <w:lang w:eastAsia="en-US"/>
              </w:rPr>
              <w:t xml:space="preserve"> na nacionalnom natječaju za tip operacije 6.3.1./LAG natječaju </w:t>
            </w:r>
            <w:r w:rsidR="00B42BA6">
              <w:rPr>
                <w:rFonts w:eastAsia="Calibri"/>
                <w:i/>
                <w:sz w:val="20"/>
                <w:szCs w:val="20"/>
                <w:lang w:eastAsia="en-US"/>
              </w:rPr>
              <w:t>6.3.1. od istog sam</w:t>
            </w:r>
            <w:r w:rsidR="00837F54">
              <w:rPr>
                <w:rFonts w:eastAsia="Calibri"/>
                <w:i/>
                <w:sz w:val="20"/>
                <w:szCs w:val="20"/>
                <w:lang w:eastAsia="en-US"/>
              </w:rPr>
              <w:t xml:space="preserve"> odustao ili </w:t>
            </w:r>
            <w:r w:rsidR="00B42BA6">
              <w:rPr>
                <w:rFonts w:eastAsia="Calibri"/>
                <w:i/>
                <w:sz w:val="20"/>
                <w:szCs w:val="20"/>
                <w:lang w:eastAsia="en-US"/>
              </w:rPr>
              <w:t>je odbijen ili sam</w:t>
            </w:r>
            <w:r w:rsidR="00837F54">
              <w:rPr>
                <w:rFonts w:eastAsia="Calibri"/>
                <w:i/>
                <w:sz w:val="20"/>
                <w:szCs w:val="20"/>
                <w:lang w:eastAsia="en-US"/>
              </w:rPr>
              <w:t xml:space="preserve"> dobio Odluku o isplati druge (zadnje) rate   </w:t>
            </w:r>
          </w:p>
        </w:tc>
        <w:tc>
          <w:tcPr>
            <w:tcW w:w="699" w:type="dxa"/>
            <w:shd w:val="clear" w:color="auto" w:fill="DEEAF6" w:themeFill="accent1" w:themeFillTint="33"/>
            <w:vAlign w:val="center"/>
          </w:tcPr>
          <w:p w14:paraId="38CC75FF"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16D78DE2"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666ACD33"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2A4EFCEA"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16F6F387" w14:textId="77777777" w:rsidTr="00B52661">
        <w:trPr>
          <w:trHeight w:val="503"/>
        </w:trPr>
        <w:tc>
          <w:tcPr>
            <w:tcW w:w="918" w:type="dxa"/>
            <w:shd w:val="clear" w:color="auto" w:fill="DEEAF6" w:themeFill="accent1" w:themeFillTint="33"/>
            <w:vAlign w:val="center"/>
          </w:tcPr>
          <w:p w14:paraId="1FF1C797" w14:textId="485504CC" w:rsidR="00DF5ABB" w:rsidRPr="0008160D" w:rsidRDefault="00B20DD9" w:rsidP="00594485">
            <w:pPr>
              <w:rPr>
                <w:rFonts w:eastAsia="Calibri"/>
                <w:b/>
                <w:sz w:val="20"/>
                <w:szCs w:val="20"/>
                <w:lang w:eastAsia="en-US"/>
              </w:rPr>
            </w:pPr>
            <w:r>
              <w:rPr>
                <w:rFonts w:eastAsia="Calibri"/>
                <w:b/>
                <w:sz w:val="20"/>
                <w:szCs w:val="20"/>
                <w:lang w:eastAsia="en-US"/>
              </w:rPr>
              <w:t>V. 1.6</w:t>
            </w:r>
            <w:r w:rsidR="00DF5ABB" w:rsidRPr="0008160D">
              <w:rPr>
                <w:rFonts w:eastAsia="Calibri"/>
                <w:b/>
                <w:sz w:val="20"/>
                <w:szCs w:val="20"/>
                <w:lang w:eastAsia="en-US"/>
              </w:rPr>
              <w:t>.</w:t>
            </w:r>
          </w:p>
        </w:tc>
        <w:tc>
          <w:tcPr>
            <w:tcW w:w="5871" w:type="dxa"/>
            <w:shd w:val="clear" w:color="auto" w:fill="DEEAF6" w:themeFill="accent1" w:themeFillTint="33"/>
            <w:vAlign w:val="center"/>
          </w:tcPr>
          <w:p w14:paraId="1982AF72"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se slažem da ću na zahtjev LAG-a pružati dodatne informacije nužne za procese evaluacije (kroz intervjue, ankete i sl.) i omogućiti mu posjet lokaciji ulaganja</w:t>
            </w:r>
          </w:p>
        </w:tc>
        <w:tc>
          <w:tcPr>
            <w:tcW w:w="699" w:type="dxa"/>
            <w:shd w:val="clear" w:color="auto" w:fill="DEEAF6" w:themeFill="accent1" w:themeFillTint="33"/>
            <w:vAlign w:val="center"/>
          </w:tcPr>
          <w:p w14:paraId="459155BF"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7393561A"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765B1BDA"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20487681"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228CCE03" w14:textId="77777777" w:rsidTr="00B52661">
        <w:trPr>
          <w:trHeight w:val="1178"/>
        </w:trPr>
        <w:tc>
          <w:tcPr>
            <w:tcW w:w="918" w:type="dxa"/>
            <w:shd w:val="clear" w:color="auto" w:fill="DEEAF6" w:themeFill="accent1" w:themeFillTint="33"/>
            <w:vAlign w:val="center"/>
          </w:tcPr>
          <w:p w14:paraId="1AE95285" w14:textId="550266D1" w:rsidR="00DF5ABB" w:rsidRPr="0008160D" w:rsidRDefault="00B20DD9" w:rsidP="00594485">
            <w:pPr>
              <w:rPr>
                <w:rFonts w:eastAsia="Calibri"/>
                <w:b/>
                <w:sz w:val="20"/>
                <w:szCs w:val="20"/>
                <w:lang w:eastAsia="en-US"/>
              </w:rPr>
            </w:pPr>
            <w:r>
              <w:rPr>
                <w:rFonts w:eastAsia="Calibri"/>
                <w:b/>
                <w:sz w:val="20"/>
                <w:szCs w:val="20"/>
                <w:lang w:eastAsia="en-US"/>
              </w:rPr>
              <w:t>V. 1.7</w:t>
            </w:r>
            <w:r w:rsidR="00DF5ABB" w:rsidRPr="0008160D">
              <w:rPr>
                <w:rFonts w:eastAsia="Calibri"/>
                <w:b/>
                <w:sz w:val="20"/>
                <w:szCs w:val="20"/>
                <w:lang w:eastAsia="en-US"/>
              </w:rPr>
              <w:t>.</w:t>
            </w:r>
          </w:p>
        </w:tc>
        <w:tc>
          <w:tcPr>
            <w:tcW w:w="5871" w:type="dxa"/>
            <w:shd w:val="clear" w:color="auto" w:fill="DEEAF6" w:themeFill="accent1" w:themeFillTint="33"/>
            <w:vAlign w:val="center"/>
          </w:tcPr>
          <w:p w14:paraId="040F6EF1" w14:textId="3A304B35" w:rsidR="00DF5ABB" w:rsidRPr="0008160D" w:rsidRDefault="00DF5ABB" w:rsidP="00B42BA6">
            <w:pPr>
              <w:jc w:val="both"/>
              <w:rPr>
                <w:rFonts w:eastAsia="Calibri"/>
                <w:i/>
                <w:sz w:val="20"/>
                <w:szCs w:val="20"/>
                <w:lang w:eastAsia="en-US"/>
              </w:rPr>
            </w:pPr>
            <w:r w:rsidRPr="0008160D">
              <w:rPr>
                <w:rFonts w:eastAsia="Calibri"/>
                <w:i/>
                <w:sz w:val="20"/>
                <w:szCs w:val="20"/>
                <w:lang w:eastAsia="en-US"/>
              </w:rPr>
              <w:t>sam izvršio zatraženi povrat sredstava prethodno dodijeljenih u drugom natječaju iz bilo kojeg javnog izvora (uključujući iz fondova EU-a) ili da nisam u postupku povrata sredstava</w:t>
            </w:r>
            <w:r w:rsidRPr="0008160D">
              <w:t xml:space="preserve"> </w:t>
            </w:r>
            <w:r w:rsidRPr="0008160D">
              <w:rPr>
                <w:rFonts w:eastAsia="Calibri"/>
                <w:i/>
                <w:sz w:val="20"/>
                <w:szCs w:val="20"/>
                <w:lang w:eastAsia="en-US"/>
              </w:rPr>
              <w:t>prethodno dodijeljenih u drugom natječaju iz bilo kojeg javnog izvora (uključujući fondove EU-a), za aktivnosti odnos</w:t>
            </w:r>
            <w:r w:rsidR="00B42BA6">
              <w:rPr>
                <w:rFonts w:eastAsia="Calibri"/>
                <w:i/>
                <w:sz w:val="20"/>
                <w:szCs w:val="20"/>
                <w:lang w:eastAsia="en-US"/>
              </w:rPr>
              <w:t>no troškove koji nisu izvršeni</w:t>
            </w:r>
          </w:p>
        </w:tc>
        <w:tc>
          <w:tcPr>
            <w:tcW w:w="699" w:type="dxa"/>
            <w:shd w:val="clear" w:color="auto" w:fill="DEEAF6" w:themeFill="accent1" w:themeFillTint="33"/>
            <w:vAlign w:val="center"/>
          </w:tcPr>
          <w:p w14:paraId="5F1FD6FC"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63876DAB"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D871714"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228D51EE"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0F9F94F2" w14:textId="77777777" w:rsidTr="00B52661">
        <w:trPr>
          <w:trHeight w:val="567"/>
        </w:trPr>
        <w:tc>
          <w:tcPr>
            <w:tcW w:w="918" w:type="dxa"/>
            <w:shd w:val="clear" w:color="auto" w:fill="DEEAF6" w:themeFill="accent1" w:themeFillTint="33"/>
            <w:vAlign w:val="center"/>
          </w:tcPr>
          <w:p w14:paraId="0EC8058F" w14:textId="284E559E" w:rsidR="00DF5ABB" w:rsidRPr="0008160D" w:rsidRDefault="00B20DD9" w:rsidP="00594485">
            <w:pPr>
              <w:rPr>
                <w:rFonts w:eastAsia="Calibri"/>
                <w:b/>
                <w:sz w:val="20"/>
                <w:szCs w:val="20"/>
                <w:lang w:eastAsia="en-US"/>
              </w:rPr>
            </w:pPr>
            <w:r>
              <w:rPr>
                <w:rFonts w:eastAsia="Calibri"/>
                <w:b/>
                <w:sz w:val="20"/>
                <w:szCs w:val="20"/>
                <w:lang w:eastAsia="en-US"/>
              </w:rPr>
              <w:t>V. 1.8</w:t>
            </w:r>
            <w:r w:rsidR="00DF5ABB" w:rsidRPr="0008160D">
              <w:rPr>
                <w:rFonts w:eastAsia="Calibri"/>
                <w:b/>
                <w:sz w:val="20"/>
                <w:szCs w:val="20"/>
                <w:lang w:eastAsia="en-US"/>
              </w:rPr>
              <w:t>.</w:t>
            </w:r>
          </w:p>
        </w:tc>
        <w:tc>
          <w:tcPr>
            <w:tcW w:w="5871" w:type="dxa"/>
            <w:shd w:val="clear" w:color="auto" w:fill="DEEAF6" w:themeFill="accent1" w:themeFillTint="33"/>
            <w:vAlign w:val="center"/>
          </w:tcPr>
          <w:p w14:paraId="2A8A08D5" w14:textId="77777777" w:rsidR="00DF5ABB" w:rsidRPr="0008160D" w:rsidRDefault="00DF5ABB" w:rsidP="00594485">
            <w:pPr>
              <w:jc w:val="both"/>
              <w:rPr>
                <w:rFonts w:eastAsia="Calibri"/>
                <w:i/>
                <w:sz w:val="20"/>
                <w:szCs w:val="20"/>
                <w:highlight w:val="yellow"/>
                <w:lang w:eastAsia="en-US"/>
              </w:rPr>
            </w:pPr>
            <w:r w:rsidRPr="0008160D">
              <w:rPr>
                <w:rFonts w:eastAsia="Calibri"/>
                <w:i/>
                <w:sz w:val="20"/>
                <w:szCs w:val="20"/>
                <w:lang w:eastAsia="en-US"/>
              </w:rPr>
              <w:t>se slažem da ću na zahtjev LAG-a pružati dodatne informacije nužne za procese evaluacije (kroz intervjue, ankete i sl.)</w:t>
            </w:r>
          </w:p>
        </w:tc>
        <w:tc>
          <w:tcPr>
            <w:tcW w:w="699" w:type="dxa"/>
            <w:shd w:val="clear" w:color="auto" w:fill="DEEAF6" w:themeFill="accent1" w:themeFillTint="33"/>
            <w:vAlign w:val="center"/>
          </w:tcPr>
          <w:p w14:paraId="0C818A9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60AF0AC3"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363CCC5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5578A004"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06679389" w14:textId="77777777" w:rsidTr="00B52661">
        <w:trPr>
          <w:trHeight w:val="567"/>
        </w:trPr>
        <w:tc>
          <w:tcPr>
            <w:tcW w:w="918" w:type="dxa"/>
            <w:shd w:val="clear" w:color="auto" w:fill="DEEAF6" w:themeFill="accent1" w:themeFillTint="33"/>
            <w:vAlign w:val="center"/>
          </w:tcPr>
          <w:p w14:paraId="7821B312" w14:textId="3E179BB9" w:rsidR="00DF5ABB" w:rsidRPr="0008160D" w:rsidRDefault="00B20DD9" w:rsidP="00594485">
            <w:pPr>
              <w:rPr>
                <w:rFonts w:eastAsia="Calibri"/>
                <w:b/>
                <w:sz w:val="20"/>
                <w:szCs w:val="20"/>
                <w:lang w:eastAsia="en-US"/>
              </w:rPr>
            </w:pPr>
            <w:r>
              <w:rPr>
                <w:rFonts w:eastAsia="Calibri"/>
                <w:b/>
                <w:sz w:val="20"/>
                <w:szCs w:val="20"/>
                <w:lang w:eastAsia="en-US"/>
              </w:rPr>
              <w:t>V. 1.9</w:t>
            </w:r>
            <w:r w:rsidR="00DF5ABB" w:rsidRPr="0008160D">
              <w:rPr>
                <w:rFonts w:eastAsia="Calibri"/>
                <w:b/>
                <w:sz w:val="20"/>
                <w:szCs w:val="20"/>
                <w:lang w:eastAsia="en-US"/>
              </w:rPr>
              <w:t>.</w:t>
            </w:r>
          </w:p>
        </w:tc>
        <w:tc>
          <w:tcPr>
            <w:tcW w:w="5871" w:type="dxa"/>
            <w:shd w:val="clear" w:color="auto" w:fill="DEEAF6" w:themeFill="accent1" w:themeFillTint="33"/>
            <w:vAlign w:val="center"/>
          </w:tcPr>
          <w:p w14:paraId="3FDFAB5B" w14:textId="09D6F062" w:rsidR="00DF5ABB" w:rsidRPr="0008160D" w:rsidRDefault="00B42BA6" w:rsidP="00B20DD9">
            <w:pPr>
              <w:jc w:val="both"/>
              <w:rPr>
                <w:rFonts w:eastAsia="Calibri"/>
                <w:i/>
                <w:sz w:val="20"/>
                <w:szCs w:val="20"/>
                <w:highlight w:val="yellow"/>
                <w:lang w:eastAsia="en-US"/>
              </w:rPr>
            </w:pPr>
            <w:r>
              <w:rPr>
                <w:rFonts w:eastAsia="Calibri"/>
                <w:i/>
                <w:sz w:val="20"/>
                <w:szCs w:val="20"/>
                <w:lang w:eastAsia="en-US"/>
              </w:rPr>
              <w:t>nisam započeo projektne aktivnosti koje su</w:t>
            </w:r>
            <w:r w:rsidR="00B20DD9">
              <w:rPr>
                <w:rFonts w:eastAsia="Calibri"/>
                <w:i/>
                <w:sz w:val="20"/>
                <w:szCs w:val="20"/>
                <w:lang w:eastAsia="en-US"/>
              </w:rPr>
              <w:t xml:space="preserve"> predmet ovog Zahtjeva za potporu</w:t>
            </w:r>
            <w:r w:rsidR="00DF5ABB" w:rsidRPr="0008160D">
              <w:rPr>
                <w:rFonts w:eastAsia="Calibri"/>
                <w:i/>
                <w:sz w:val="20"/>
                <w:szCs w:val="20"/>
                <w:lang w:eastAsia="en-US"/>
              </w:rPr>
              <w:t xml:space="preserve"> prije podnošenj</w:t>
            </w:r>
            <w:r w:rsidR="00B20DD9">
              <w:rPr>
                <w:rFonts w:eastAsia="Calibri"/>
                <w:i/>
                <w:sz w:val="20"/>
                <w:szCs w:val="20"/>
                <w:lang w:eastAsia="en-US"/>
              </w:rPr>
              <w:t>a Zahtjeva za potporu</w:t>
            </w:r>
            <w:r w:rsidR="00DF5ABB" w:rsidRPr="0008160D">
              <w:rPr>
                <w:rFonts w:eastAsia="Calibri"/>
                <w:i/>
                <w:sz w:val="20"/>
                <w:szCs w:val="20"/>
                <w:lang w:eastAsia="en-US"/>
              </w:rPr>
              <w:t>, osim općih troškova i ulaganja u kupnju zemljišta i/ili objekata nastalih nakon 1. siječnja 2014. godine</w:t>
            </w:r>
          </w:p>
        </w:tc>
        <w:tc>
          <w:tcPr>
            <w:tcW w:w="699" w:type="dxa"/>
            <w:shd w:val="clear" w:color="auto" w:fill="DEEAF6" w:themeFill="accent1" w:themeFillTint="33"/>
            <w:vAlign w:val="center"/>
          </w:tcPr>
          <w:p w14:paraId="02BD989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3E941DEB"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34C8F46"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3B21452D"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45817B59" w14:textId="77777777" w:rsidTr="00B52661">
        <w:trPr>
          <w:trHeight w:val="567"/>
        </w:trPr>
        <w:tc>
          <w:tcPr>
            <w:tcW w:w="918" w:type="dxa"/>
            <w:shd w:val="clear" w:color="auto" w:fill="DEEAF6" w:themeFill="accent1" w:themeFillTint="33"/>
            <w:vAlign w:val="center"/>
          </w:tcPr>
          <w:p w14:paraId="4E93AD7C" w14:textId="41B6A647" w:rsidR="00DF5ABB" w:rsidRPr="0008160D" w:rsidRDefault="00B20DD9" w:rsidP="00594485">
            <w:pPr>
              <w:rPr>
                <w:rFonts w:eastAsia="Calibri"/>
                <w:b/>
                <w:sz w:val="20"/>
                <w:szCs w:val="20"/>
                <w:lang w:eastAsia="en-US"/>
              </w:rPr>
            </w:pPr>
            <w:r>
              <w:rPr>
                <w:rFonts w:eastAsia="Calibri"/>
                <w:b/>
                <w:sz w:val="20"/>
                <w:szCs w:val="20"/>
                <w:lang w:eastAsia="en-US"/>
              </w:rPr>
              <w:t>V.1.10</w:t>
            </w:r>
            <w:r w:rsidR="00DF5ABB" w:rsidRPr="0008160D">
              <w:rPr>
                <w:rFonts w:eastAsia="Calibri"/>
                <w:b/>
                <w:sz w:val="20"/>
                <w:szCs w:val="20"/>
                <w:lang w:eastAsia="en-US"/>
              </w:rPr>
              <w:t>.</w:t>
            </w:r>
          </w:p>
        </w:tc>
        <w:tc>
          <w:tcPr>
            <w:tcW w:w="5871" w:type="dxa"/>
            <w:shd w:val="clear" w:color="auto" w:fill="DEEAF6" w:themeFill="accent1" w:themeFillTint="33"/>
            <w:vAlign w:val="center"/>
          </w:tcPr>
          <w:p w14:paraId="1273492A" w14:textId="382085DC"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sam upoznat/a i su</w:t>
            </w:r>
            <w:r w:rsidR="00B42BA6">
              <w:rPr>
                <w:rFonts w:eastAsia="Calibri"/>
                <w:i/>
                <w:sz w:val="20"/>
                <w:szCs w:val="20"/>
                <w:lang w:eastAsia="en-US"/>
              </w:rPr>
              <w:t>glasan/na s odredbom n</w:t>
            </w:r>
            <w:r w:rsidRPr="0008160D">
              <w:rPr>
                <w:rFonts w:eastAsia="Calibri"/>
                <w:i/>
                <w:sz w:val="20"/>
                <w:szCs w:val="20"/>
                <w:lang w:eastAsia="en-US"/>
              </w:rPr>
              <w:t>atječaja da ne mogu ostvariti veći broj bodova po pojedinom kriteriju odabira,</w:t>
            </w:r>
            <w:r w:rsidR="00B20DD9">
              <w:rPr>
                <w:rFonts w:eastAsia="Calibri"/>
                <w:i/>
                <w:sz w:val="20"/>
                <w:szCs w:val="20"/>
                <w:lang w:eastAsia="en-US"/>
              </w:rPr>
              <w:t xml:space="preserve"> kao niti veći iznos potpore od traženog u Zahtjevu za potporu</w:t>
            </w:r>
          </w:p>
        </w:tc>
        <w:tc>
          <w:tcPr>
            <w:tcW w:w="699" w:type="dxa"/>
            <w:shd w:val="clear" w:color="auto" w:fill="DEEAF6" w:themeFill="accent1" w:themeFillTint="33"/>
            <w:vAlign w:val="center"/>
          </w:tcPr>
          <w:p w14:paraId="6BCA7EF0"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52749D3F"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EC14EA1"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38F26109"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729CC00E" w14:textId="77777777" w:rsidTr="00B52661">
        <w:trPr>
          <w:trHeight w:val="440"/>
        </w:trPr>
        <w:tc>
          <w:tcPr>
            <w:tcW w:w="918" w:type="dxa"/>
            <w:shd w:val="clear" w:color="auto" w:fill="DEEAF6" w:themeFill="accent1" w:themeFillTint="33"/>
            <w:vAlign w:val="center"/>
          </w:tcPr>
          <w:p w14:paraId="1365E073" w14:textId="7A42E599" w:rsidR="00DF5ABB" w:rsidRPr="0008160D" w:rsidRDefault="00B20DD9" w:rsidP="00594485">
            <w:pPr>
              <w:rPr>
                <w:rFonts w:eastAsia="Calibri"/>
                <w:b/>
                <w:sz w:val="20"/>
                <w:szCs w:val="20"/>
                <w:lang w:eastAsia="en-US"/>
              </w:rPr>
            </w:pPr>
            <w:r>
              <w:rPr>
                <w:rFonts w:eastAsia="Calibri"/>
                <w:b/>
                <w:sz w:val="20"/>
                <w:szCs w:val="20"/>
                <w:lang w:eastAsia="en-US"/>
              </w:rPr>
              <w:lastRenderedPageBreak/>
              <w:t>V.1.11</w:t>
            </w:r>
            <w:r w:rsidR="00DF5ABB" w:rsidRPr="0008160D">
              <w:rPr>
                <w:rFonts w:eastAsia="Calibri"/>
                <w:b/>
                <w:sz w:val="20"/>
                <w:szCs w:val="20"/>
                <w:lang w:eastAsia="en-US"/>
              </w:rPr>
              <w:t>.</w:t>
            </w:r>
          </w:p>
        </w:tc>
        <w:tc>
          <w:tcPr>
            <w:tcW w:w="5871" w:type="dxa"/>
            <w:shd w:val="clear" w:color="auto" w:fill="DEEAF6" w:themeFill="accent1" w:themeFillTint="33"/>
            <w:vAlign w:val="center"/>
          </w:tcPr>
          <w:p w14:paraId="46604A75" w14:textId="6CB2556E" w:rsidR="00DF5ABB" w:rsidRPr="0008160D" w:rsidRDefault="00B42BA6" w:rsidP="00594485">
            <w:pPr>
              <w:jc w:val="both"/>
              <w:rPr>
                <w:rFonts w:eastAsia="Calibri"/>
                <w:i/>
                <w:sz w:val="20"/>
                <w:szCs w:val="20"/>
                <w:lang w:eastAsia="en-US"/>
              </w:rPr>
            </w:pPr>
            <w:r>
              <w:rPr>
                <w:rFonts w:eastAsia="Calibri"/>
                <w:i/>
                <w:sz w:val="20"/>
                <w:szCs w:val="20"/>
                <w:lang w:eastAsia="en-US"/>
              </w:rPr>
              <w:t>prihvatljive aktivnosti koje</w:t>
            </w:r>
            <w:r w:rsidR="00B20DD9">
              <w:rPr>
                <w:rFonts w:eastAsia="Calibri"/>
                <w:i/>
                <w:sz w:val="20"/>
                <w:szCs w:val="20"/>
                <w:lang w:eastAsia="en-US"/>
              </w:rPr>
              <w:t xml:space="preserve"> su predmet ovog Zahtjeva za potporu</w:t>
            </w:r>
            <w:r>
              <w:rPr>
                <w:rFonts w:eastAsia="Calibri"/>
                <w:i/>
                <w:sz w:val="20"/>
                <w:szCs w:val="20"/>
                <w:lang w:eastAsia="en-US"/>
              </w:rPr>
              <w:t xml:space="preserve"> nisu, niti će biti sufinancirane</w:t>
            </w:r>
            <w:r w:rsidR="00DF5ABB" w:rsidRPr="0008160D">
              <w:rPr>
                <w:rFonts w:eastAsia="Calibri"/>
                <w:i/>
                <w:sz w:val="20"/>
                <w:szCs w:val="20"/>
                <w:lang w:eastAsia="en-US"/>
              </w:rPr>
              <w:t xml:space="preserve"> drugim sredstvima </w:t>
            </w:r>
            <w:r>
              <w:rPr>
                <w:rFonts w:eastAsia="Calibri"/>
                <w:i/>
                <w:sz w:val="20"/>
                <w:szCs w:val="20"/>
                <w:lang w:eastAsia="en-US"/>
              </w:rPr>
              <w:t>javne potpore</w:t>
            </w:r>
          </w:p>
        </w:tc>
        <w:tc>
          <w:tcPr>
            <w:tcW w:w="699" w:type="dxa"/>
            <w:shd w:val="clear" w:color="auto" w:fill="DEEAF6" w:themeFill="accent1" w:themeFillTint="33"/>
            <w:vAlign w:val="center"/>
          </w:tcPr>
          <w:p w14:paraId="77154A8F"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06DA4AE9"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7F7882F7"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4D453205"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4F9039CF" w14:textId="77777777" w:rsidTr="00B52661">
        <w:trPr>
          <w:trHeight w:val="567"/>
        </w:trPr>
        <w:tc>
          <w:tcPr>
            <w:tcW w:w="918" w:type="dxa"/>
            <w:shd w:val="clear" w:color="auto" w:fill="DEEAF6" w:themeFill="accent1" w:themeFillTint="33"/>
            <w:vAlign w:val="center"/>
          </w:tcPr>
          <w:p w14:paraId="0280DBEA" w14:textId="440BBD5F" w:rsidR="00DF5ABB" w:rsidRPr="0008160D" w:rsidRDefault="00B20DD9" w:rsidP="00594485">
            <w:pPr>
              <w:rPr>
                <w:rFonts w:eastAsia="Calibri"/>
                <w:b/>
                <w:sz w:val="20"/>
                <w:szCs w:val="20"/>
                <w:lang w:eastAsia="en-US"/>
              </w:rPr>
            </w:pPr>
            <w:r>
              <w:rPr>
                <w:rFonts w:eastAsia="Calibri"/>
                <w:b/>
                <w:sz w:val="20"/>
                <w:szCs w:val="20"/>
                <w:lang w:eastAsia="en-US"/>
              </w:rPr>
              <w:t>V.1.12</w:t>
            </w:r>
            <w:r w:rsidR="00DF5ABB" w:rsidRPr="0008160D">
              <w:rPr>
                <w:rFonts w:eastAsia="Calibri"/>
                <w:b/>
                <w:sz w:val="20"/>
                <w:szCs w:val="20"/>
                <w:lang w:eastAsia="en-US"/>
              </w:rPr>
              <w:t>.</w:t>
            </w:r>
          </w:p>
        </w:tc>
        <w:tc>
          <w:tcPr>
            <w:tcW w:w="5871" w:type="dxa"/>
            <w:shd w:val="clear" w:color="auto" w:fill="DEEAF6" w:themeFill="accent1" w:themeFillTint="33"/>
            <w:vAlign w:val="center"/>
          </w:tcPr>
          <w:p w14:paraId="2481592E" w14:textId="6CCA9A58" w:rsidR="00DF5ABB" w:rsidRPr="0008160D" w:rsidRDefault="00B20DD9" w:rsidP="00594485">
            <w:pPr>
              <w:jc w:val="both"/>
              <w:rPr>
                <w:rFonts w:eastAsia="Calibri"/>
                <w:i/>
                <w:sz w:val="20"/>
                <w:szCs w:val="20"/>
                <w:lang w:eastAsia="en-US"/>
              </w:rPr>
            </w:pPr>
            <w:r>
              <w:rPr>
                <w:rFonts w:eastAsia="Calibri"/>
                <w:i/>
                <w:sz w:val="20"/>
                <w:szCs w:val="20"/>
                <w:lang w:eastAsia="en-US"/>
              </w:rPr>
              <w:t>je prijavljeni projekt</w:t>
            </w:r>
            <w:r w:rsidR="00DF5ABB" w:rsidRPr="0008160D">
              <w:rPr>
                <w:rFonts w:eastAsia="Calibri"/>
                <w:i/>
                <w:sz w:val="20"/>
                <w:szCs w:val="20"/>
                <w:lang w:eastAsia="en-US"/>
              </w:rPr>
              <w:t xml:space="preserve"> u skladu s lokalnom razvojnom strategijom odabranog LAG-a</w:t>
            </w:r>
          </w:p>
        </w:tc>
        <w:tc>
          <w:tcPr>
            <w:tcW w:w="699" w:type="dxa"/>
            <w:shd w:val="clear" w:color="auto" w:fill="DEEAF6" w:themeFill="accent1" w:themeFillTint="33"/>
            <w:vAlign w:val="center"/>
          </w:tcPr>
          <w:p w14:paraId="114703E5"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6C6D2BED"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333B04B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7A31477B"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5236F174" w14:textId="77777777" w:rsidTr="00B52661">
        <w:trPr>
          <w:trHeight w:val="260"/>
        </w:trPr>
        <w:tc>
          <w:tcPr>
            <w:tcW w:w="918" w:type="dxa"/>
            <w:shd w:val="clear" w:color="auto" w:fill="DEEAF6" w:themeFill="accent1" w:themeFillTint="33"/>
            <w:vAlign w:val="center"/>
          </w:tcPr>
          <w:p w14:paraId="5AB1856A" w14:textId="2657627E" w:rsidR="00DF5ABB" w:rsidRPr="0008160D" w:rsidRDefault="00B20DD9" w:rsidP="00594485">
            <w:pPr>
              <w:rPr>
                <w:rFonts w:eastAsia="Calibri"/>
                <w:b/>
                <w:sz w:val="20"/>
                <w:szCs w:val="20"/>
                <w:lang w:eastAsia="en-US"/>
              </w:rPr>
            </w:pPr>
            <w:r>
              <w:rPr>
                <w:rFonts w:eastAsia="Calibri"/>
                <w:b/>
                <w:sz w:val="20"/>
                <w:szCs w:val="20"/>
                <w:lang w:eastAsia="en-US"/>
              </w:rPr>
              <w:t>V.1.13</w:t>
            </w:r>
            <w:r w:rsidR="00DF5ABB" w:rsidRPr="0008160D">
              <w:rPr>
                <w:rFonts w:eastAsia="Calibri"/>
                <w:b/>
                <w:sz w:val="20"/>
                <w:szCs w:val="20"/>
                <w:lang w:eastAsia="en-US"/>
              </w:rPr>
              <w:t>.</w:t>
            </w:r>
          </w:p>
        </w:tc>
        <w:tc>
          <w:tcPr>
            <w:tcW w:w="5871" w:type="dxa"/>
            <w:shd w:val="clear" w:color="auto" w:fill="DEEAF6" w:themeFill="accent1" w:themeFillTint="33"/>
            <w:vAlign w:val="center"/>
          </w:tcPr>
          <w:p w14:paraId="675822ED" w14:textId="51A5D394"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se sjedište/prebivalište nalazi na prostoru LAG obuhvata, da ću projekt realizirati na području LAG obuhvata te da ću čuvati svu dokumentaciju koja se odnosi na dodjelu sredstava iz EPFRR programa tijekom pet (5) godina od datuma konačne isplate potpore.</w:t>
            </w:r>
          </w:p>
        </w:tc>
        <w:tc>
          <w:tcPr>
            <w:tcW w:w="699" w:type="dxa"/>
            <w:shd w:val="clear" w:color="auto" w:fill="DEEAF6" w:themeFill="accent1" w:themeFillTint="33"/>
            <w:vAlign w:val="center"/>
          </w:tcPr>
          <w:p w14:paraId="3B40BBC2"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3D6FDD44"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078840BD"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11284DA2"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57012C38" w14:textId="77777777" w:rsidTr="00B52661">
        <w:trPr>
          <w:trHeight w:val="567"/>
        </w:trPr>
        <w:tc>
          <w:tcPr>
            <w:tcW w:w="918" w:type="dxa"/>
            <w:shd w:val="clear" w:color="auto" w:fill="DEEAF6" w:themeFill="accent1" w:themeFillTint="33"/>
            <w:vAlign w:val="center"/>
          </w:tcPr>
          <w:p w14:paraId="20D9D26C" w14:textId="2BBBFACE" w:rsidR="00DF5ABB" w:rsidRPr="0008160D" w:rsidRDefault="00B20DD9" w:rsidP="00594485">
            <w:pPr>
              <w:rPr>
                <w:rFonts w:eastAsia="Calibri"/>
                <w:b/>
                <w:sz w:val="20"/>
                <w:szCs w:val="20"/>
                <w:lang w:eastAsia="en-US"/>
              </w:rPr>
            </w:pPr>
            <w:r>
              <w:rPr>
                <w:rFonts w:eastAsia="Calibri"/>
                <w:b/>
                <w:sz w:val="20"/>
                <w:szCs w:val="20"/>
                <w:lang w:eastAsia="en-US"/>
              </w:rPr>
              <w:t>V.1.14</w:t>
            </w:r>
            <w:r w:rsidR="00DF5ABB" w:rsidRPr="0008160D">
              <w:rPr>
                <w:rFonts w:eastAsia="Calibri"/>
                <w:b/>
                <w:sz w:val="20"/>
                <w:szCs w:val="20"/>
                <w:lang w:eastAsia="en-US"/>
              </w:rPr>
              <w:t>.</w:t>
            </w:r>
          </w:p>
        </w:tc>
        <w:tc>
          <w:tcPr>
            <w:tcW w:w="5871" w:type="dxa"/>
            <w:shd w:val="clear" w:color="auto" w:fill="DEEAF6" w:themeFill="accent1" w:themeFillTint="33"/>
            <w:vAlign w:val="center"/>
          </w:tcPr>
          <w:p w14:paraId="5F6A468F"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da pet (5) godina od konačne isplate potpore neću promijeniti vlasnika nad predmetom ulaganja niti ću ga dati u zakup/najam, neću promijeniti namjenu i vrstu projekta te neću dozvoliti bilo kakve značajne promjene koje bi utjecale na prirodu, funkcionalnost ciljeve ili provedbene uvjete zbog kojih bi se doveli u pitanje njegovi prvotni ciljevi</w:t>
            </w:r>
          </w:p>
        </w:tc>
        <w:tc>
          <w:tcPr>
            <w:tcW w:w="699" w:type="dxa"/>
            <w:shd w:val="clear" w:color="auto" w:fill="DEEAF6" w:themeFill="accent1" w:themeFillTint="33"/>
            <w:vAlign w:val="center"/>
          </w:tcPr>
          <w:p w14:paraId="0B21C72D"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29E2BA0D"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7A08611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2E824797"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7A01930A" w14:textId="77777777" w:rsidTr="00B52661">
        <w:trPr>
          <w:trHeight w:val="567"/>
        </w:trPr>
        <w:tc>
          <w:tcPr>
            <w:tcW w:w="918" w:type="dxa"/>
            <w:shd w:val="clear" w:color="auto" w:fill="DEEAF6" w:themeFill="accent1" w:themeFillTint="33"/>
            <w:vAlign w:val="center"/>
          </w:tcPr>
          <w:p w14:paraId="630A3B4E" w14:textId="1244EBFA" w:rsidR="00DF5ABB" w:rsidRPr="0008160D" w:rsidRDefault="00B20DD9" w:rsidP="00594485">
            <w:pPr>
              <w:rPr>
                <w:rFonts w:eastAsia="Calibri"/>
                <w:b/>
                <w:sz w:val="20"/>
                <w:szCs w:val="20"/>
                <w:lang w:eastAsia="en-US"/>
              </w:rPr>
            </w:pPr>
            <w:r>
              <w:rPr>
                <w:rFonts w:eastAsia="Calibri"/>
                <w:b/>
                <w:sz w:val="20"/>
                <w:szCs w:val="20"/>
                <w:lang w:eastAsia="en-US"/>
              </w:rPr>
              <w:t>V.</w:t>
            </w:r>
            <w:r w:rsidR="00DF5ABB" w:rsidRPr="0008160D">
              <w:rPr>
                <w:rFonts w:eastAsia="Calibri"/>
                <w:b/>
                <w:sz w:val="20"/>
                <w:szCs w:val="20"/>
                <w:lang w:eastAsia="en-US"/>
              </w:rPr>
              <w:t>1</w:t>
            </w:r>
            <w:r>
              <w:rPr>
                <w:rFonts w:eastAsia="Calibri"/>
                <w:b/>
                <w:sz w:val="20"/>
                <w:szCs w:val="20"/>
                <w:lang w:eastAsia="en-US"/>
              </w:rPr>
              <w:t>.15</w:t>
            </w:r>
            <w:r w:rsidR="00DF5ABB" w:rsidRPr="0008160D">
              <w:rPr>
                <w:rFonts w:eastAsia="Calibri"/>
                <w:b/>
                <w:sz w:val="20"/>
                <w:szCs w:val="20"/>
                <w:lang w:eastAsia="en-US"/>
              </w:rPr>
              <w:t>.</w:t>
            </w:r>
          </w:p>
        </w:tc>
        <w:tc>
          <w:tcPr>
            <w:tcW w:w="5871" w:type="dxa"/>
            <w:shd w:val="clear" w:color="auto" w:fill="DEEAF6" w:themeFill="accent1" w:themeFillTint="33"/>
            <w:vAlign w:val="center"/>
          </w:tcPr>
          <w:p w14:paraId="1A920CCF"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da sam upoznat/a da se moji osobni podatci (ime i prezime, OIB, e-mail adresa, adresa i broj telefona, odnosno podatci koji inače nisu javno dostupni) i podatci iz službenih evidencija (naziv, OIB, adresa, broj telefona i sl.) obrađuju u svrhu provedbe natječaja, obrade mojih zahtjeva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tc>
        <w:tc>
          <w:tcPr>
            <w:tcW w:w="699" w:type="dxa"/>
            <w:shd w:val="clear" w:color="auto" w:fill="DEEAF6" w:themeFill="accent1" w:themeFillTint="33"/>
            <w:vAlign w:val="center"/>
          </w:tcPr>
          <w:p w14:paraId="70022322"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1D0AC990" w14:textId="77777777" w:rsidR="00DF5ABB" w:rsidRPr="0008160D" w:rsidRDefault="00DF5ABB"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41E356AE"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498121FC"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2B363210" w14:textId="77777777" w:rsidTr="00B52661">
        <w:trPr>
          <w:trHeight w:val="567"/>
        </w:trPr>
        <w:tc>
          <w:tcPr>
            <w:tcW w:w="918" w:type="dxa"/>
            <w:shd w:val="clear" w:color="auto" w:fill="DEEAF6" w:themeFill="accent1" w:themeFillTint="33"/>
            <w:vAlign w:val="center"/>
          </w:tcPr>
          <w:p w14:paraId="2972E650" w14:textId="17997F19" w:rsidR="00DF5ABB" w:rsidRPr="0008160D" w:rsidRDefault="00B20DD9" w:rsidP="00594485">
            <w:pPr>
              <w:rPr>
                <w:rFonts w:eastAsia="Calibri"/>
                <w:b/>
                <w:sz w:val="20"/>
                <w:szCs w:val="20"/>
                <w:lang w:eastAsia="en-US"/>
              </w:rPr>
            </w:pPr>
            <w:r>
              <w:rPr>
                <w:rFonts w:eastAsia="Calibri"/>
                <w:b/>
                <w:sz w:val="20"/>
                <w:szCs w:val="20"/>
                <w:lang w:eastAsia="en-US"/>
              </w:rPr>
              <w:t>V.1.16</w:t>
            </w:r>
            <w:r w:rsidR="00DF5ABB" w:rsidRPr="0008160D">
              <w:rPr>
                <w:rFonts w:eastAsia="Calibri"/>
                <w:b/>
                <w:sz w:val="20"/>
                <w:szCs w:val="20"/>
                <w:lang w:eastAsia="en-US"/>
              </w:rPr>
              <w:t>.</w:t>
            </w:r>
          </w:p>
        </w:tc>
        <w:tc>
          <w:tcPr>
            <w:tcW w:w="5871" w:type="dxa"/>
            <w:shd w:val="clear" w:color="auto" w:fill="DEEAF6" w:themeFill="accent1" w:themeFillTint="33"/>
            <w:vAlign w:val="center"/>
          </w:tcPr>
          <w:p w14:paraId="37FA5252"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da su podaci o vlasničkoj/upravljačkoj strukturi i povezanim i partnerskim poduzećima potpuni i istiniti</w:t>
            </w:r>
          </w:p>
        </w:tc>
        <w:tc>
          <w:tcPr>
            <w:tcW w:w="699" w:type="dxa"/>
            <w:shd w:val="clear" w:color="auto" w:fill="DEEAF6" w:themeFill="accent1" w:themeFillTint="33"/>
            <w:vAlign w:val="center"/>
          </w:tcPr>
          <w:p w14:paraId="1934E3AA"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1D0EBC5D" w14:textId="77777777" w:rsidR="00DF5ABB" w:rsidRPr="0008160D" w:rsidRDefault="00DF5ABB"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595CF9D3"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5EE8FCC6"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670BDFA0" w14:textId="77777777" w:rsidTr="00B52661">
        <w:trPr>
          <w:trHeight w:val="567"/>
        </w:trPr>
        <w:tc>
          <w:tcPr>
            <w:tcW w:w="918" w:type="dxa"/>
            <w:shd w:val="clear" w:color="auto" w:fill="DEEAF6" w:themeFill="accent1" w:themeFillTint="33"/>
            <w:vAlign w:val="center"/>
          </w:tcPr>
          <w:p w14:paraId="592B6C7F" w14:textId="3A80E782" w:rsidR="00DF5ABB" w:rsidRPr="0008160D" w:rsidRDefault="00B20DD9" w:rsidP="00594485">
            <w:pPr>
              <w:rPr>
                <w:rFonts w:eastAsia="Calibri"/>
                <w:b/>
                <w:sz w:val="20"/>
                <w:szCs w:val="20"/>
                <w:lang w:eastAsia="en-US"/>
              </w:rPr>
            </w:pPr>
            <w:r>
              <w:rPr>
                <w:rFonts w:eastAsia="Calibri"/>
                <w:b/>
                <w:sz w:val="20"/>
                <w:szCs w:val="20"/>
                <w:lang w:eastAsia="en-US"/>
              </w:rPr>
              <w:t>V.1.17</w:t>
            </w:r>
            <w:r w:rsidR="00DF5ABB" w:rsidRPr="0008160D">
              <w:rPr>
                <w:rFonts w:eastAsia="Calibri"/>
                <w:b/>
                <w:sz w:val="20"/>
                <w:szCs w:val="20"/>
                <w:lang w:eastAsia="en-US"/>
              </w:rPr>
              <w:t xml:space="preserve">. </w:t>
            </w:r>
          </w:p>
        </w:tc>
        <w:tc>
          <w:tcPr>
            <w:tcW w:w="5871" w:type="dxa"/>
            <w:shd w:val="clear" w:color="auto" w:fill="DEEAF6" w:themeFill="accent1" w:themeFillTint="33"/>
            <w:vAlign w:val="center"/>
          </w:tcPr>
          <w:p w14:paraId="71EE386C"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sam upoznat s činjenicom da Agencija za plaćanja može u slučaju potrebe neispunjavanja odredbi iz ovog Natječaja, zahtijevati povrat isplaćenih sredstava</w:t>
            </w:r>
          </w:p>
        </w:tc>
        <w:tc>
          <w:tcPr>
            <w:tcW w:w="699" w:type="dxa"/>
            <w:shd w:val="clear" w:color="auto" w:fill="DEEAF6" w:themeFill="accent1" w:themeFillTint="33"/>
            <w:vAlign w:val="center"/>
          </w:tcPr>
          <w:p w14:paraId="5AF783D7"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6489ABA4" w14:textId="77777777" w:rsidR="00DF5ABB" w:rsidRPr="0008160D" w:rsidRDefault="00DF5ABB"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108A98EF"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3019C0F2" w14:textId="77777777" w:rsidR="00DF5ABB" w:rsidRPr="0008160D" w:rsidRDefault="00DF5ABB" w:rsidP="00594485">
            <w:pPr>
              <w:pStyle w:val="t-9-8"/>
              <w:spacing w:before="0" w:beforeAutospacing="0" w:after="0"/>
              <w:jc w:val="both"/>
              <w:rPr>
                <w:b/>
                <w:sz w:val="20"/>
                <w:szCs w:val="20"/>
                <w:lang w:eastAsia="ar-SA"/>
              </w:rPr>
            </w:pPr>
          </w:p>
        </w:tc>
      </w:tr>
      <w:tr w:rsidR="004371D2" w:rsidRPr="0008160D" w14:paraId="3CD89571" w14:textId="77777777" w:rsidTr="00B52661">
        <w:trPr>
          <w:trHeight w:val="567"/>
        </w:trPr>
        <w:tc>
          <w:tcPr>
            <w:tcW w:w="918" w:type="dxa"/>
            <w:shd w:val="clear" w:color="auto" w:fill="DEEAF6" w:themeFill="accent1" w:themeFillTint="33"/>
            <w:vAlign w:val="center"/>
          </w:tcPr>
          <w:p w14:paraId="6783BF71" w14:textId="229A7290" w:rsidR="004371D2" w:rsidRDefault="004371D2" w:rsidP="00594485">
            <w:pPr>
              <w:rPr>
                <w:rFonts w:eastAsia="Calibri"/>
                <w:b/>
                <w:sz w:val="20"/>
                <w:szCs w:val="20"/>
                <w:lang w:eastAsia="en-US"/>
              </w:rPr>
            </w:pPr>
            <w:r w:rsidRPr="001D55F8">
              <w:rPr>
                <w:rFonts w:eastAsia="Calibri"/>
                <w:b/>
                <w:sz w:val="20"/>
                <w:szCs w:val="20"/>
                <w:lang w:eastAsia="en-US"/>
              </w:rPr>
              <w:t>V.1.18.</w:t>
            </w:r>
          </w:p>
        </w:tc>
        <w:tc>
          <w:tcPr>
            <w:tcW w:w="5871" w:type="dxa"/>
            <w:shd w:val="clear" w:color="auto" w:fill="DEEAF6" w:themeFill="accent1" w:themeFillTint="33"/>
            <w:vAlign w:val="center"/>
          </w:tcPr>
          <w:p w14:paraId="14D78406" w14:textId="3DA8CF8A" w:rsidR="004371D2" w:rsidRPr="004371D2" w:rsidRDefault="004371D2" w:rsidP="004371D2">
            <w:pPr>
              <w:jc w:val="both"/>
              <w:rPr>
                <w:rFonts w:eastAsia="Calibri"/>
                <w:i/>
                <w:sz w:val="20"/>
                <w:szCs w:val="20"/>
                <w:lang w:eastAsia="en-US"/>
              </w:rPr>
            </w:pPr>
            <w:r>
              <w:rPr>
                <w:rFonts w:eastAsia="Calibri"/>
                <w:i/>
                <w:sz w:val="20"/>
                <w:szCs w:val="20"/>
                <w:lang w:eastAsia="en-US"/>
              </w:rPr>
              <w:t>da protiv mene</w:t>
            </w:r>
            <w:r w:rsidRPr="004371D2">
              <w:rPr>
                <w:rFonts w:eastAsia="Calibri"/>
                <w:i/>
                <w:sz w:val="20"/>
                <w:szCs w:val="20"/>
                <w:lang w:eastAsia="en-US"/>
              </w:rPr>
              <w:t xml:space="preserve"> ili osobe ovlaštene </w:t>
            </w:r>
            <w:r>
              <w:rPr>
                <w:rFonts w:eastAsia="Calibri"/>
                <w:i/>
                <w:sz w:val="20"/>
                <w:szCs w:val="20"/>
                <w:lang w:eastAsia="en-US"/>
              </w:rPr>
              <w:t>po zakonu za zastupanje</w:t>
            </w:r>
            <w:r w:rsidRPr="004371D2">
              <w:rPr>
                <w:rFonts w:eastAsia="Calibri"/>
                <w:i/>
                <w:sz w:val="20"/>
                <w:szCs w:val="20"/>
                <w:lang w:eastAsia="en-US"/>
              </w:rPr>
              <w:t xml:space="preserve"> (osobe koja je član upravnog, upravljačkog ili nadzornog tijela ili ima ovlasti zastupanja, donošenja odluka ili na</w:t>
            </w:r>
            <w:r>
              <w:rPr>
                <w:rFonts w:eastAsia="Calibri"/>
                <w:i/>
                <w:sz w:val="20"/>
                <w:szCs w:val="20"/>
                <w:lang w:eastAsia="en-US"/>
              </w:rPr>
              <w:t>dzora</w:t>
            </w:r>
            <w:r w:rsidRPr="004371D2">
              <w:rPr>
                <w:rFonts w:eastAsia="Calibri"/>
                <w:i/>
                <w:sz w:val="20"/>
                <w:szCs w:val="20"/>
                <w:lang w:eastAsia="en-US"/>
              </w:rPr>
              <w:t>) NIJE izrečena pravomoćna osuđujuća presuda za bilo ko</w:t>
            </w:r>
            <w:r>
              <w:rPr>
                <w:rFonts w:eastAsia="Calibri"/>
                <w:i/>
                <w:sz w:val="20"/>
                <w:szCs w:val="20"/>
                <w:lang w:eastAsia="en-US"/>
              </w:rPr>
              <w:t>je od sljedećih kaznenih djela:</w:t>
            </w:r>
          </w:p>
          <w:p w14:paraId="2A774DFB" w14:textId="1E537646" w:rsidR="00C47B2B" w:rsidRPr="00C47B2B" w:rsidRDefault="004371D2" w:rsidP="00C47B2B">
            <w:pPr>
              <w:tabs>
                <w:tab w:val="left" w:pos="160"/>
              </w:tabs>
              <w:jc w:val="both"/>
              <w:rPr>
                <w:rFonts w:eastAsia="Calibri"/>
                <w:i/>
                <w:sz w:val="20"/>
                <w:szCs w:val="20"/>
                <w:lang w:eastAsia="en-US"/>
              </w:rPr>
            </w:pPr>
            <w:r w:rsidRPr="004371D2">
              <w:rPr>
                <w:rFonts w:eastAsia="Calibri"/>
                <w:i/>
                <w:sz w:val="20"/>
                <w:szCs w:val="20"/>
                <w:lang w:eastAsia="en-US"/>
              </w:rPr>
              <w:t>•</w:t>
            </w:r>
            <w:r w:rsidR="00C47B2B">
              <w:t xml:space="preserve"> </w:t>
            </w:r>
            <w:r w:rsidR="00C47B2B" w:rsidRPr="00C47B2B">
              <w:rPr>
                <w:rFonts w:eastAsia="Calibri"/>
                <w:i/>
                <w:sz w:val="20"/>
                <w:szCs w:val="20"/>
                <w:lang w:eastAsia="en-US"/>
              </w:rPr>
              <w:t>sudjelovanje u zločinačkoj organizaciji, na temelju članka 328. (zločinačko udruženje) i članka 329. (počinjenje kaznenog djela u sastavu zločinačkog udruženja) iz Kaznenog zakona (Narodne novine, broj 125/11, 144/12, 56/15, 61/15, 101/17, 118/18; u daljnjem tekstu: KZ/11), članka 333. (udruživanje za počinjenje kaznenih djela), iz Kaznenog zakona (Narodne novine, broj 110/97, 27/98, 50/00, 129/00, 51/01, 111/03, 190/03, 105/04, 84/05, 71/06, 110/07, 152/08, 57/11, 77/11 i 143/12; u daljnjem tekstu: KZ/97);</w:t>
            </w:r>
          </w:p>
          <w:p w14:paraId="3DF75B7E" w14:textId="77777777" w:rsidR="00C47B2B" w:rsidRPr="00C47B2B" w:rsidRDefault="00C47B2B" w:rsidP="00C47B2B">
            <w:pPr>
              <w:tabs>
                <w:tab w:val="left" w:pos="160"/>
              </w:tabs>
              <w:jc w:val="both"/>
              <w:rPr>
                <w:rFonts w:eastAsia="Calibri"/>
                <w:i/>
                <w:sz w:val="20"/>
                <w:szCs w:val="20"/>
                <w:lang w:eastAsia="en-US"/>
              </w:rPr>
            </w:pPr>
            <w:r w:rsidRPr="00C47B2B">
              <w:rPr>
                <w:rFonts w:eastAsia="Calibri"/>
                <w:i/>
                <w:sz w:val="20"/>
                <w:szCs w:val="20"/>
                <w:lang w:eastAsia="en-US"/>
              </w:rPr>
              <w:t>•</w:t>
            </w:r>
            <w:r w:rsidRPr="00C47B2B">
              <w:rPr>
                <w:rFonts w:eastAsia="Calibri"/>
                <w:i/>
                <w:sz w:val="20"/>
                <w:szCs w:val="20"/>
                <w:lang w:eastAsia="en-US"/>
              </w:rPr>
              <w:tab/>
              <w:t>korupciju, na temelju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KZ/11 i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KZ/97;</w:t>
            </w:r>
          </w:p>
          <w:p w14:paraId="557DCB49" w14:textId="77777777" w:rsidR="00C47B2B" w:rsidRPr="00C47B2B" w:rsidRDefault="00C47B2B" w:rsidP="00C47B2B">
            <w:pPr>
              <w:tabs>
                <w:tab w:val="left" w:pos="160"/>
              </w:tabs>
              <w:jc w:val="both"/>
              <w:rPr>
                <w:rFonts w:eastAsia="Calibri"/>
                <w:i/>
                <w:sz w:val="20"/>
                <w:szCs w:val="20"/>
                <w:lang w:eastAsia="en-US"/>
              </w:rPr>
            </w:pPr>
            <w:r w:rsidRPr="00C47B2B">
              <w:rPr>
                <w:rFonts w:eastAsia="Calibri"/>
                <w:i/>
                <w:sz w:val="20"/>
                <w:szCs w:val="20"/>
                <w:lang w:eastAsia="en-US"/>
              </w:rPr>
              <w:t>•</w:t>
            </w:r>
            <w:r w:rsidRPr="00C47B2B">
              <w:rPr>
                <w:rFonts w:eastAsia="Calibri"/>
                <w:i/>
                <w:sz w:val="20"/>
                <w:szCs w:val="20"/>
                <w:lang w:eastAsia="en-US"/>
              </w:rPr>
              <w:tab/>
              <w:t>prijevaru, na temelju članka 236. (prijevara), članka 247. (prijevara u gospodarskom poslovanju), članka 256. (utaja poreza ili carine) i članka 258. (subvencijska prijevara) KZ/11 i članka 224. (prijevara), članka 293. (prijevara u gospodarskom poslovanju) i članka 286. (utaja poreza i drugih davanja) KZ/97;</w:t>
            </w:r>
          </w:p>
          <w:p w14:paraId="55EC998B" w14:textId="77777777" w:rsidR="00C47B2B" w:rsidRPr="00C47B2B" w:rsidRDefault="00C47B2B" w:rsidP="00C47B2B">
            <w:pPr>
              <w:tabs>
                <w:tab w:val="left" w:pos="160"/>
              </w:tabs>
              <w:jc w:val="both"/>
              <w:rPr>
                <w:rFonts w:eastAsia="Calibri"/>
                <w:i/>
                <w:sz w:val="20"/>
                <w:szCs w:val="20"/>
                <w:lang w:eastAsia="en-US"/>
              </w:rPr>
            </w:pPr>
            <w:r w:rsidRPr="00C47B2B">
              <w:rPr>
                <w:rFonts w:eastAsia="Calibri"/>
                <w:i/>
                <w:sz w:val="20"/>
                <w:szCs w:val="20"/>
                <w:lang w:eastAsia="en-US"/>
              </w:rPr>
              <w:lastRenderedPageBreak/>
              <w:t>•</w:t>
            </w:r>
            <w:r w:rsidRPr="00C47B2B">
              <w:rPr>
                <w:rFonts w:eastAsia="Calibri"/>
                <w:i/>
                <w:sz w:val="20"/>
                <w:szCs w:val="20"/>
                <w:lang w:eastAsia="en-US"/>
              </w:rPr>
              <w:tab/>
              <w:t>terorizam ili kaznena djela povezana s terorističkim aktivnostima, na temelju članka 97. (terorizam), članka 99. (javno poticanje na terorizam), članka 100. (novačenje za terorizam), članka 101. (obuka za terorizam) i članka 102. (terorističko udruženje) KZ/11 i članka 169. (terorizam), članka 169.a (javno poticanje na terorizam) i članka 169.b (novačenje i obuka za terorizam) KZ/97;</w:t>
            </w:r>
          </w:p>
          <w:p w14:paraId="70CB4428" w14:textId="77777777" w:rsidR="00C47B2B" w:rsidRPr="00C47B2B" w:rsidRDefault="00C47B2B" w:rsidP="00C47B2B">
            <w:pPr>
              <w:tabs>
                <w:tab w:val="left" w:pos="160"/>
              </w:tabs>
              <w:jc w:val="both"/>
              <w:rPr>
                <w:rFonts w:eastAsia="Calibri"/>
                <w:i/>
                <w:sz w:val="20"/>
                <w:szCs w:val="20"/>
                <w:lang w:eastAsia="en-US"/>
              </w:rPr>
            </w:pPr>
            <w:r w:rsidRPr="00C47B2B">
              <w:rPr>
                <w:rFonts w:eastAsia="Calibri"/>
                <w:i/>
                <w:sz w:val="20"/>
                <w:szCs w:val="20"/>
                <w:lang w:eastAsia="en-US"/>
              </w:rPr>
              <w:t>•</w:t>
            </w:r>
            <w:r w:rsidRPr="00C47B2B">
              <w:rPr>
                <w:rFonts w:eastAsia="Calibri"/>
                <w:i/>
                <w:sz w:val="20"/>
                <w:szCs w:val="20"/>
                <w:lang w:eastAsia="en-US"/>
              </w:rPr>
              <w:tab/>
              <w:t>pranje novca ili financiranje terorizma, na temelju članka 98. (financiranje terorizma) i članka 265. (pranje novca) KZ /11 i članka 279. (pranje novca) KZ/97;</w:t>
            </w:r>
          </w:p>
          <w:p w14:paraId="44543136" w14:textId="0ACDC97B" w:rsidR="004371D2" w:rsidRPr="0008160D" w:rsidRDefault="00C47B2B" w:rsidP="001C3CBA">
            <w:pPr>
              <w:tabs>
                <w:tab w:val="left" w:pos="160"/>
              </w:tabs>
              <w:jc w:val="both"/>
              <w:rPr>
                <w:rFonts w:eastAsia="Calibri"/>
                <w:i/>
                <w:sz w:val="20"/>
                <w:szCs w:val="20"/>
                <w:lang w:eastAsia="en-US"/>
              </w:rPr>
            </w:pPr>
            <w:r w:rsidRPr="00C47B2B">
              <w:rPr>
                <w:rFonts w:eastAsia="Calibri"/>
                <w:i/>
                <w:sz w:val="20"/>
                <w:szCs w:val="20"/>
                <w:lang w:eastAsia="en-US"/>
              </w:rPr>
              <w:t>•</w:t>
            </w:r>
            <w:r w:rsidRPr="00C47B2B">
              <w:rPr>
                <w:rFonts w:eastAsia="Calibri"/>
                <w:i/>
                <w:sz w:val="20"/>
                <w:szCs w:val="20"/>
                <w:lang w:eastAsia="en-US"/>
              </w:rPr>
              <w:tab/>
              <w:t>dječji rad ili druge oblike trgovanja ljudima, na temelju članka 106. (trgovanje ljudima) KZ /11 i  članka 175. (trgovanje ljudima i ropstvo) KZ/97.</w:t>
            </w:r>
          </w:p>
        </w:tc>
        <w:tc>
          <w:tcPr>
            <w:tcW w:w="699" w:type="dxa"/>
            <w:shd w:val="clear" w:color="auto" w:fill="DEEAF6" w:themeFill="accent1" w:themeFillTint="33"/>
            <w:vAlign w:val="center"/>
          </w:tcPr>
          <w:p w14:paraId="6CF0B251" w14:textId="20A321D4" w:rsidR="004371D2" w:rsidRPr="0008160D" w:rsidRDefault="001D55F8" w:rsidP="00594485">
            <w:pPr>
              <w:pStyle w:val="t-9-8"/>
              <w:spacing w:before="0" w:beforeAutospacing="0" w:after="0"/>
              <w:jc w:val="center"/>
              <w:rPr>
                <w:b/>
                <w:sz w:val="20"/>
                <w:szCs w:val="20"/>
                <w:lang w:eastAsia="ar-SA"/>
              </w:rPr>
            </w:pPr>
            <w:r w:rsidRPr="0008160D">
              <w:rPr>
                <w:b/>
                <w:sz w:val="20"/>
                <w:szCs w:val="20"/>
                <w:lang w:eastAsia="ar-SA"/>
              </w:rPr>
              <w:lastRenderedPageBreak/>
              <w:t>DA</w:t>
            </w:r>
          </w:p>
        </w:tc>
        <w:tc>
          <w:tcPr>
            <w:tcW w:w="582" w:type="dxa"/>
            <w:shd w:val="clear" w:color="auto" w:fill="auto"/>
            <w:vAlign w:val="center"/>
          </w:tcPr>
          <w:p w14:paraId="68F5B520" w14:textId="77777777" w:rsidR="004371D2" w:rsidRPr="0008160D" w:rsidRDefault="004371D2"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35327573" w14:textId="57AF67F9" w:rsidR="004371D2" w:rsidRPr="0008160D" w:rsidRDefault="001D55F8"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6BD09B09" w14:textId="77777777" w:rsidR="004371D2" w:rsidRPr="0008160D" w:rsidRDefault="004371D2" w:rsidP="00594485">
            <w:pPr>
              <w:pStyle w:val="t-9-8"/>
              <w:spacing w:before="0" w:beforeAutospacing="0" w:after="0"/>
              <w:jc w:val="both"/>
              <w:rPr>
                <w:b/>
                <w:sz w:val="20"/>
                <w:szCs w:val="20"/>
                <w:lang w:eastAsia="ar-SA"/>
              </w:rPr>
            </w:pPr>
          </w:p>
        </w:tc>
      </w:tr>
      <w:tr w:rsidR="00DF5ABB" w:rsidRPr="0008160D" w14:paraId="18AC2085" w14:textId="77777777" w:rsidTr="00B52661">
        <w:trPr>
          <w:trHeight w:val="567"/>
        </w:trPr>
        <w:tc>
          <w:tcPr>
            <w:tcW w:w="918" w:type="dxa"/>
            <w:shd w:val="clear" w:color="auto" w:fill="DEEAF6" w:themeFill="accent1" w:themeFillTint="33"/>
            <w:vAlign w:val="center"/>
          </w:tcPr>
          <w:p w14:paraId="4D8EE38D" w14:textId="76C51229" w:rsidR="00DF5ABB" w:rsidRPr="0008160D" w:rsidRDefault="004371D2" w:rsidP="00594485">
            <w:pPr>
              <w:rPr>
                <w:rFonts w:eastAsia="Calibri"/>
                <w:b/>
                <w:sz w:val="20"/>
                <w:szCs w:val="20"/>
                <w:lang w:eastAsia="en-US"/>
              </w:rPr>
            </w:pPr>
            <w:r>
              <w:rPr>
                <w:rFonts w:eastAsia="Calibri"/>
                <w:b/>
                <w:sz w:val="20"/>
                <w:szCs w:val="20"/>
                <w:lang w:eastAsia="en-US"/>
              </w:rPr>
              <w:t>V. 1.19</w:t>
            </w:r>
            <w:r w:rsidR="00DF5ABB" w:rsidRPr="0008160D">
              <w:rPr>
                <w:rFonts w:eastAsia="Calibri"/>
                <w:b/>
                <w:sz w:val="20"/>
                <w:szCs w:val="20"/>
                <w:lang w:eastAsia="en-US"/>
              </w:rPr>
              <w:t>.</w:t>
            </w:r>
          </w:p>
        </w:tc>
        <w:tc>
          <w:tcPr>
            <w:tcW w:w="5871" w:type="dxa"/>
            <w:shd w:val="clear" w:color="auto" w:fill="DEEAF6" w:themeFill="accent1" w:themeFillTint="33"/>
            <w:vAlign w:val="center"/>
          </w:tcPr>
          <w:p w14:paraId="7DBC7DAC"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ću u svakom trenutku osigurati nesmetani pristup i kontrolu na terenu koja se odnosi na potporu te dati na uvid cjelokupnu dokumentaciju vezanu za sufinancirane troškove djelatnicima Agencije za plaćanja, Ministarstva poljoprivrede, Agencije za reviziju sustava provedbe programa Europske unije (ARPA), Europske komisije, Europskog revizorskog suda i Europskog ureda za borbu protiv prijevara  (OLAF).</w:t>
            </w:r>
          </w:p>
        </w:tc>
        <w:tc>
          <w:tcPr>
            <w:tcW w:w="699" w:type="dxa"/>
            <w:shd w:val="clear" w:color="auto" w:fill="DEEAF6" w:themeFill="accent1" w:themeFillTint="33"/>
            <w:vAlign w:val="center"/>
          </w:tcPr>
          <w:p w14:paraId="432E2D70"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5D920890" w14:textId="77777777" w:rsidR="00DF5ABB" w:rsidRPr="0008160D" w:rsidRDefault="00DF5ABB"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465F6536"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54BAADD8" w14:textId="77777777" w:rsidR="00DF5ABB" w:rsidRPr="0008160D" w:rsidRDefault="00DF5ABB" w:rsidP="00594485">
            <w:pPr>
              <w:pStyle w:val="t-9-8"/>
              <w:spacing w:before="0" w:beforeAutospacing="0" w:after="0"/>
              <w:jc w:val="both"/>
              <w:rPr>
                <w:b/>
                <w:sz w:val="20"/>
                <w:szCs w:val="20"/>
                <w:lang w:eastAsia="ar-SA"/>
              </w:rPr>
            </w:pPr>
          </w:p>
        </w:tc>
      </w:tr>
    </w:tbl>
    <w:p w14:paraId="1E685B1F" w14:textId="6DC5E66D" w:rsidR="00DF5ABB" w:rsidRDefault="00DF5ABB" w:rsidP="00DF5ABB">
      <w:pPr>
        <w:rPr>
          <w:sz w:val="20"/>
          <w:szCs w:val="20"/>
        </w:rPr>
      </w:pPr>
    </w:p>
    <w:p w14:paraId="5C25D1F7" w14:textId="31F4E000" w:rsidR="000D527D" w:rsidRDefault="000D527D" w:rsidP="00DF5ABB">
      <w:pPr>
        <w:rPr>
          <w:sz w:val="20"/>
          <w:szCs w:val="20"/>
        </w:rPr>
      </w:pPr>
    </w:p>
    <w:p w14:paraId="0BCEDA72" w14:textId="199F0994" w:rsidR="000D527D" w:rsidRDefault="000D527D" w:rsidP="00DF5ABB">
      <w:pPr>
        <w:rPr>
          <w:sz w:val="20"/>
          <w:szCs w:val="20"/>
        </w:rPr>
      </w:pPr>
    </w:p>
    <w:p w14:paraId="053F3528" w14:textId="64E6F075" w:rsidR="000D527D" w:rsidRDefault="000D527D" w:rsidP="00DF5ABB">
      <w:pPr>
        <w:rPr>
          <w:sz w:val="20"/>
          <w:szCs w:val="20"/>
        </w:rPr>
      </w:pPr>
    </w:p>
    <w:p w14:paraId="0AA3A9CD" w14:textId="43B5C329" w:rsidR="000D527D" w:rsidRDefault="000D527D" w:rsidP="00DF5ABB">
      <w:pPr>
        <w:rPr>
          <w:sz w:val="20"/>
          <w:szCs w:val="20"/>
        </w:rPr>
      </w:pPr>
    </w:p>
    <w:p w14:paraId="2F0CE3BF" w14:textId="77777777" w:rsidR="000D527D" w:rsidRPr="0008160D" w:rsidRDefault="000D527D" w:rsidP="00DF5ABB">
      <w:pPr>
        <w:rPr>
          <w:sz w:val="20"/>
          <w:szCs w:val="20"/>
        </w:rPr>
      </w:pPr>
    </w:p>
    <w:tbl>
      <w:tblPr>
        <w:tblW w:w="9356" w:type="dxa"/>
        <w:tblInd w:w="-5" w:type="dxa"/>
        <w:tblLayout w:type="fixed"/>
        <w:tblLook w:val="0000" w:firstRow="0" w:lastRow="0" w:firstColumn="0" w:lastColumn="0" w:noHBand="0" w:noVBand="0"/>
      </w:tblPr>
      <w:tblGrid>
        <w:gridCol w:w="567"/>
        <w:gridCol w:w="2047"/>
        <w:gridCol w:w="3461"/>
        <w:gridCol w:w="3281"/>
      </w:tblGrid>
      <w:tr w:rsidR="00DF5ABB" w:rsidRPr="0008160D" w14:paraId="7AB00119" w14:textId="77777777" w:rsidTr="0059448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47C6EB5" w14:textId="77777777" w:rsidR="00DF5ABB" w:rsidRPr="0008160D" w:rsidRDefault="00DF5ABB" w:rsidP="00594485">
            <w:pPr>
              <w:jc w:val="center"/>
              <w:rPr>
                <w:sz w:val="20"/>
                <w:szCs w:val="20"/>
              </w:rPr>
            </w:pPr>
          </w:p>
        </w:tc>
        <w:tc>
          <w:tcPr>
            <w:tcW w:w="8789" w:type="dxa"/>
            <w:gridSpan w:val="3"/>
            <w:tcBorders>
              <w:top w:val="single" w:sz="4" w:space="0" w:color="auto"/>
              <w:left w:val="nil"/>
              <w:bottom w:val="single" w:sz="4" w:space="0" w:color="auto"/>
              <w:right w:val="single" w:sz="4" w:space="0" w:color="auto"/>
            </w:tcBorders>
            <w:shd w:val="clear" w:color="auto" w:fill="F2F2F2" w:themeFill="background1" w:themeFillShade="F2"/>
            <w:vAlign w:val="center"/>
          </w:tcPr>
          <w:p w14:paraId="54AFE34E" w14:textId="36B13EEC" w:rsidR="00DF5ABB" w:rsidRPr="0008160D" w:rsidRDefault="00DF5ABB" w:rsidP="00594485">
            <w:pPr>
              <w:rPr>
                <w:sz w:val="20"/>
                <w:szCs w:val="20"/>
              </w:rPr>
            </w:pPr>
            <w:r w:rsidRPr="0008160D">
              <w:rPr>
                <w:sz w:val="20"/>
                <w:szCs w:val="20"/>
              </w:rPr>
              <w:t>Odgovorna osoba</w:t>
            </w:r>
            <w:r w:rsidR="001D55F8">
              <w:rPr>
                <w:sz w:val="20"/>
                <w:szCs w:val="20"/>
              </w:rPr>
              <w:t>:</w:t>
            </w:r>
          </w:p>
        </w:tc>
      </w:tr>
      <w:tr w:rsidR="00DF5ABB" w:rsidRPr="0008160D" w14:paraId="27A624F7" w14:textId="77777777" w:rsidTr="0059448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D270D26" w14:textId="77777777" w:rsidR="00DF5ABB" w:rsidRPr="0008160D" w:rsidRDefault="00DF5ABB" w:rsidP="00594485">
            <w:pPr>
              <w:jc w:val="center"/>
              <w:rPr>
                <w:sz w:val="20"/>
                <w:szCs w:val="20"/>
              </w:rPr>
            </w:pPr>
          </w:p>
        </w:tc>
        <w:tc>
          <w:tcPr>
            <w:tcW w:w="2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304863" w14:textId="77777777" w:rsidR="00DF5ABB" w:rsidRPr="0008160D" w:rsidRDefault="00DF5ABB" w:rsidP="00594485">
            <w:pPr>
              <w:rPr>
                <w:color w:val="BDD6EE" w:themeColor="accent1" w:themeTint="66"/>
                <w:sz w:val="20"/>
                <w:szCs w:val="20"/>
                <w14:textOutline w14:w="9525" w14:cap="rnd" w14:cmpd="sng" w14:algn="ctr">
                  <w14:solidFill>
                    <w14:schemeClr w14:val="accent3">
                      <w14:lumMod w14:val="40000"/>
                      <w14:lumOff w14:val="60000"/>
                    </w14:schemeClr>
                  </w14:solidFill>
                  <w14:prstDash w14:val="solid"/>
                  <w14:bevel/>
                </w14:textOutline>
              </w:rPr>
            </w:pPr>
            <w:r w:rsidRPr="0008160D">
              <w:rPr>
                <w:sz w:val="20"/>
                <w:szCs w:val="20"/>
              </w:rPr>
              <w:t xml:space="preserve">Ime:  </w:t>
            </w:r>
          </w:p>
        </w:tc>
        <w:tc>
          <w:tcPr>
            <w:tcW w:w="34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55F925" w14:textId="77777777" w:rsidR="00DF5ABB" w:rsidRPr="0008160D" w:rsidRDefault="00DF5ABB" w:rsidP="00594485">
            <w:pPr>
              <w:rPr>
                <w:sz w:val="20"/>
                <w:szCs w:val="20"/>
              </w:rPr>
            </w:pPr>
            <w:r w:rsidRPr="0008160D">
              <w:rPr>
                <w:sz w:val="20"/>
                <w:szCs w:val="20"/>
              </w:rPr>
              <w:t xml:space="preserve">Prezime: </w:t>
            </w:r>
          </w:p>
        </w:tc>
        <w:tc>
          <w:tcPr>
            <w:tcW w:w="32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43F1F4" w14:textId="77777777" w:rsidR="00DF5ABB" w:rsidRPr="0008160D" w:rsidRDefault="00DF5ABB" w:rsidP="00594485">
            <w:pPr>
              <w:rPr>
                <w:sz w:val="20"/>
                <w:szCs w:val="20"/>
              </w:rPr>
            </w:pPr>
            <w:r w:rsidRPr="0008160D">
              <w:rPr>
                <w:sz w:val="20"/>
                <w:szCs w:val="20"/>
              </w:rPr>
              <w:t>Radno mjesto/funkcija:</w:t>
            </w:r>
          </w:p>
        </w:tc>
      </w:tr>
      <w:tr w:rsidR="00DF5ABB" w:rsidRPr="0008160D" w14:paraId="32A327DD" w14:textId="77777777" w:rsidTr="0059448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BE4CD02" w14:textId="77777777" w:rsidR="00DF5ABB" w:rsidRPr="0008160D" w:rsidRDefault="00DF5ABB" w:rsidP="00594485">
            <w:pPr>
              <w:jc w:val="center"/>
              <w:rPr>
                <w:sz w:val="20"/>
                <w:szCs w:val="20"/>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997ED3" w14:textId="77777777" w:rsidR="00DF5ABB" w:rsidRPr="0008160D" w:rsidRDefault="00DF5ABB" w:rsidP="00594485">
            <w:pPr>
              <w:rPr>
                <w:sz w:val="20"/>
                <w:szCs w:val="20"/>
              </w:rPr>
            </w:pPr>
            <w:r w:rsidRPr="0008160D">
              <w:rPr>
                <w:sz w:val="20"/>
                <w:szCs w:val="20"/>
              </w:rPr>
              <w:t xml:space="preserve">Telefon, faks, e-mail:  </w:t>
            </w:r>
          </w:p>
        </w:tc>
      </w:tr>
    </w:tbl>
    <w:p w14:paraId="383D2081" w14:textId="77777777" w:rsidR="00DF5ABB" w:rsidRPr="0008160D" w:rsidRDefault="00DF5ABB" w:rsidP="00DF5ABB">
      <w:pPr>
        <w:rPr>
          <w:sz w:val="20"/>
          <w:szCs w:val="20"/>
        </w:rPr>
      </w:pPr>
    </w:p>
    <w:p w14:paraId="1C14B8D3" w14:textId="355689C1" w:rsidR="00DF5ABB" w:rsidRPr="0008160D" w:rsidRDefault="00DF5ABB" w:rsidP="00DF5ABB">
      <w:pPr>
        <w:rPr>
          <w:sz w:val="20"/>
          <w:szCs w:val="20"/>
        </w:rPr>
      </w:pPr>
      <w:r w:rsidRPr="0008160D">
        <w:rPr>
          <w:sz w:val="20"/>
          <w:szCs w:val="20"/>
        </w:rPr>
        <w:t>U</w:t>
      </w:r>
    </w:p>
    <w:p w14:paraId="620346D3" w14:textId="77777777" w:rsidR="00DF5ABB" w:rsidRPr="0008160D" w:rsidRDefault="00DF5ABB" w:rsidP="00DF5ABB">
      <w:pPr>
        <w:rPr>
          <w:sz w:val="20"/>
          <w:szCs w:val="20"/>
        </w:rPr>
      </w:pPr>
      <w:r w:rsidRPr="0008160D">
        <w:rPr>
          <w:sz w:val="20"/>
          <w:szCs w:val="20"/>
        </w:rPr>
        <w:t>–––––––––––––––––––––––––––––</w:t>
      </w:r>
    </w:p>
    <w:p w14:paraId="2F6269E9" w14:textId="5787ACEF" w:rsidR="00DF5ABB" w:rsidRPr="0008160D" w:rsidRDefault="00DF5ABB" w:rsidP="00DF5ABB">
      <w:pPr>
        <w:rPr>
          <w:sz w:val="20"/>
          <w:szCs w:val="20"/>
        </w:rPr>
      </w:pPr>
      <w:r w:rsidRPr="0008160D">
        <w:rPr>
          <w:sz w:val="20"/>
          <w:szCs w:val="20"/>
        </w:rPr>
        <w:t xml:space="preserve">         (navesti mjesto i datum)                                             </w:t>
      </w:r>
      <w:r w:rsidRPr="0008160D">
        <w:rPr>
          <w:sz w:val="20"/>
          <w:szCs w:val="20"/>
        </w:rPr>
        <w:tab/>
      </w:r>
      <w:r w:rsidRPr="0008160D">
        <w:rPr>
          <w:sz w:val="20"/>
          <w:szCs w:val="20"/>
        </w:rPr>
        <w:tab/>
      </w:r>
    </w:p>
    <w:p w14:paraId="6D85D3E7" w14:textId="502005E5" w:rsidR="00DF5ABB" w:rsidRPr="0008160D" w:rsidRDefault="00DF5ABB" w:rsidP="00B52661">
      <w:pPr>
        <w:jc w:val="right"/>
        <w:rPr>
          <w:sz w:val="20"/>
          <w:szCs w:val="20"/>
        </w:rPr>
      </w:pP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t xml:space="preserve">                  </w:t>
      </w:r>
      <w:r w:rsidR="00F07356" w:rsidRPr="0008160D">
        <w:rPr>
          <w:sz w:val="20"/>
          <w:szCs w:val="20"/>
        </w:rPr>
        <w:t xml:space="preserve">     </w:t>
      </w:r>
      <w:r w:rsidRPr="0008160D">
        <w:rPr>
          <w:sz w:val="20"/>
          <w:szCs w:val="20"/>
        </w:rPr>
        <w:t xml:space="preserve"> __________________</w:t>
      </w:r>
    </w:p>
    <w:p w14:paraId="421F30F7" w14:textId="77777777" w:rsidR="00DF5ABB" w:rsidRPr="0008160D" w:rsidRDefault="00DF5ABB" w:rsidP="00B52661">
      <w:pPr>
        <w:jc w:val="right"/>
        <w:rPr>
          <w:sz w:val="20"/>
          <w:szCs w:val="20"/>
        </w:rPr>
      </w:pP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t xml:space="preserve">     (odgovorna osoba – tiskano)</w:t>
      </w:r>
    </w:p>
    <w:p w14:paraId="41A64ADF" w14:textId="77777777" w:rsidR="00DF5ABB" w:rsidRPr="0008160D" w:rsidRDefault="00DF5ABB" w:rsidP="00B52661">
      <w:pPr>
        <w:jc w:val="right"/>
        <w:rPr>
          <w:sz w:val="20"/>
          <w:szCs w:val="20"/>
        </w:rPr>
      </w:pPr>
    </w:p>
    <w:p w14:paraId="2393305E" w14:textId="77777777" w:rsidR="00DF5ABB" w:rsidRPr="0008160D" w:rsidRDefault="00DF5ABB" w:rsidP="00B52661">
      <w:pPr>
        <w:jc w:val="right"/>
        <w:rPr>
          <w:sz w:val="20"/>
          <w:szCs w:val="20"/>
        </w:rPr>
      </w:pP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t>_________________________________________</w:t>
      </w:r>
    </w:p>
    <w:p w14:paraId="6BD415FE" w14:textId="4AD767DB" w:rsidR="006766F7" w:rsidRPr="0008160D" w:rsidRDefault="00DF5ABB" w:rsidP="00B52661">
      <w:pPr>
        <w:jc w:val="right"/>
        <w:rPr>
          <w:sz w:val="20"/>
          <w:szCs w:val="20"/>
        </w:rPr>
      </w:pP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t xml:space="preserve">    (pečat i potpis odgovorne osobe)</w:t>
      </w:r>
    </w:p>
    <w:sectPr w:rsidR="006766F7" w:rsidRPr="0008160D">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3F4AC5" w14:textId="77777777" w:rsidR="00175B94" w:rsidRDefault="00175B94" w:rsidP="00DD1779">
      <w:r>
        <w:separator/>
      </w:r>
    </w:p>
  </w:endnote>
  <w:endnote w:type="continuationSeparator" w:id="0">
    <w:p w14:paraId="5B75F7EC" w14:textId="77777777" w:rsidR="00175B94" w:rsidRDefault="00175B94"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0355122"/>
      <w:docPartObj>
        <w:docPartGallery w:val="Page Numbers (Bottom of Page)"/>
        <w:docPartUnique/>
      </w:docPartObj>
    </w:sdtPr>
    <w:sdtEndPr>
      <w:rPr>
        <w:noProof/>
      </w:rPr>
    </w:sdtEndPr>
    <w:sdtContent>
      <w:p w14:paraId="05509E0D" w14:textId="40CF0A32" w:rsidR="002216AA" w:rsidRDefault="002216AA">
        <w:pPr>
          <w:pStyle w:val="Footer"/>
          <w:jc w:val="right"/>
        </w:pPr>
        <w:r>
          <w:fldChar w:fldCharType="begin"/>
        </w:r>
        <w:r>
          <w:instrText xml:space="preserve"> PAGE   \* MERGEFORMAT </w:instrText>
        </w:r>
        <w:r>
          <w:fldChar w:fldCharType="separate"/>
        </w:r>
        <w:r>
          <w:rPr>
            <w:noProof/>
          </w:rPr>
          <w:t>12</w:t>
        </w:r>
        <w:r>
          <w:rPr>
            <w:noProof/>
          </w:rPr>
          <w:fldChar w:fldCharType="end"/>
        </w:r>
      </w:p>
    </w:sdtContent>
  </w:sdt>
  <w:p w14:paraId="4C3AB18A" w14:textId="77777777" w:rsidR="002216AA" w:rsidRDefault="002216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31ACA4" w14:textId="77777777" w:rsidR="00175B94" w:rsidRDefault="00175B94" w:rsidP="00DD1779">
      <w:r>
        <w:separator/>
      </w:r>
    </w:p>
  </w:footnote>
  <w:footnote w:type="continuationSeparator" w:id="0">
    <w:p w14:paraId="0BE2088C" w14:textId="77777777" w:rsidR="00175B94" w:rsidRDefault="00175B94" w:rsidP="00DD1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tblGrid>
    <w:tr w:rsidR="002216AA" w:rsidRPr="00206F20" w14:paraId="2EF4F657" w14:textId="77777777" w:rsidTr="001F593A">
      <w:trPr>
        <w:jc w:val="right"/>
      </w:trPr>
      <w:tc>
        <w:tcPr>
          <w:tcW w:w="1524" w:type="dxa"/>
          <w:shd w:val="clear" w:color="auto" w:fill="auto"/>
        </w:tcPr>
        <w:p w14:paraId="7EC38C94" w14:textId="77777777" w:rsidR="002216AA" w:rsidRPr="00206F20" w:rsidRDefault="002216AA" w:rsidP="00DD1779">
          <w:pPr>
            <w:jc w:val="center"/>
            <w:rPr>
              <w:rFonts w:ascii="Arial Narrow" w:hAnsi="Arial Narrow"/>
              <w:b/>
              <w:snapToGrid w:val="0"/>
              <w:szCs w:val="20"/>
            </w:rPr>
          </w:pPr>
          <w:r w:rsidRPr="00206F20">
            <w:rPr>
              <w:rFonts w:ascii="Arial Narrow" w:hAnsi="Arial Narrow"/>
              <w:b/>
            </w:rPr>
            <w:t xml:space="preserve">Obrazac </w:t>
          </w:r>
          <w:r>
            <w:rPr>
              <w:rFonts w:ascii="Arial Narrow" w:hAnsi="Arial Narrow"/>
              <w:b/>
              <w:snapToGrid w:val="0"/>
              <w:szCs w:val="20"/>
            </w:rPr>
            <w:t>A.</w:t>
          </w:r>
        </w:p>
      </w:tc>
    </w:tr>
    <w:tr w:rsidR="00591694" w:rsidRPr="00206F20" w14:paraId="11998E03" w14:textId="77777777" w:rsidTr="001F593A">
      <w:trPr>
        <w:jc w:val="right"/>
        <w:ins w:id="3" w:author="Tatjana" w:date="2020-01-16T11:06:00Z"/>
      </w:trPr>
      <w:tc>
        <w:tcPr>
          <w:tcW w:w="1524" w:type="dxa"/>
          <w:shd w:val="clear" w:color="auto" w:fill="auto"/>
        </w:tcPr>
        <w:p w14:paraId="52BC01B0" w14:textId="65300AD2" w:rsidR="00591694" w:rsidRPr="00206F20" w:rsidRDefault="00591694" w:rsidP="00591694">
          <w:pPr>
            <w:jc w:val="center"/>
            <w:rPr>
              <w:ins w:id="4" w:author="Tatjana" w:date="2020-01-16T11:06:00Z"/>
              <w:rFonts w:ascii="Arial Narrow" w:hAnsi="Arial Narrow"/>
              <w:b/>
            </w:rPr>
          </w:pPr>
          <w:ins w:id="5" w:author="Tatjana" w:date="2020-01-16T11:07:00Z">
            <w:r>
              <w:rPr>
                <w:rFonts w:ascii="Arial Narrow" w:hAnsi="Arial Narrow"/>
                <w:b/>
              </w:rPr>
              <w:t>v.1.1.</w:t>
            </w:r>
          </w:ins>
        </w:p>
      </w:tc>
    </w:tr>
  </w:tbl>
  <w:p w14:paraId="45772038" w14:textId="77777777" w:rsidR="002216AA" w:rsidRDefault="002216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7674"/>
    <w:multiLevelType w:val="hybridMultilevel"/>
    <w:tmpl w:val="04269312"/>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CB2770"/>
    <w:multiLevelType w:val="hybridMultilevel"/>
    <w:tmpl w:val="99BE8C7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3ED3E7C"/>
    <w:multiLevelType w:val="hybridMultilevel"/>
    <w:tmpl w:val="D1A8C7D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40C5CE3"/>
    <w:multiLevelType w:val="hybridMultilevel"/>
    <w:tmpl w:val="91ECA45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51C319E"/>
    <w:multiLevelType w:val="hybridMultilevel"/>
    <w:tmpl w:val="26EC9DB4"/>
    <w:lvl w:ilvl="0" w:tplc="21A4E704">
      <w:start w:val="1"/>
      <w:numFmt w:val="lowerLetter"/>
      <w:lvlText w:val="%1)"/>
      <w:lvlJc w:val="left"/>
      <w:pPr>
        <w:ind w:left="819" w:hanging="360"/>
      </w:pPr>
      <w:rPr>
        <w:rFonts w:hint="default"/>
      </w:rPr>
    </w:lvl>
    <w:lvl w:ilvl="1" w:tplc="041A0019" w:tentative="1">
      <w:start w:val="1"/>
      <w:numFmt w:val="lowerLetter"/>
      <w:lvlText w:val="%2."/>
      <w:lvlJc w:val="left"/>
      <w:pPr>
        <w:ind w:left="1539" w:hanging="360"/>
      </w:pPr>
    </w:lvl>
    <w:lvl w:ilvl="2" w:tplc="041A001B" w:tentative="1">
      <w:start w:val="1"/>
      <w:numFmt w:val="lowerRoman"/>
      <w:lvlText w:val="%3."/>
      <w:lvlJc w:val="right"/>
      <w:pPr>
        <w:ind w:left="2259" w:hanging="180"/>
      </w:pPr>
    </w:lvl>
    <w:lvl w:ilvl="3" w:tplc="041A000F" w:tentative="1">
      <w:start w:val="1"/>
      <w:numFmt w:val="decimal"/>
      <w:lvlText w:val="%4."/>
      <w:lvlJc w:val="left"/>
      <w:pPr>
        <w:ind w:left="2979" w:hanging="360"/>
      </w:pPr>
    </w:lvl>
    <w:lvl w:ilvl="4" w:tplc="041A0019" w:tentative="1">
      <w:start w:val="1"/>
      <w:numFmt w:val="lowerLetter"/>
      <w:lvlText w:val="%5."/>
      <w:lvlJc w:val="left"/>
      <w:pPr>
        <w:ind w:left="3699" w:hanging="360"/>
      </w:pPr>
    </w:lvl>
    <w:lvl w:ilvl="5" w:tplc="041A001B" w:tentative="1">
      <w:start w:val="1"/>
      <w:numFmt w:val="lowerRoman"/>
      <w:lvlText w:val="%6."/>
      <w:lvlJc w:val="right"/>
      <w:pPr>
        <w:ind w:left="4419" w:hanging="180"/>
      </w:pPr>
    </w:lvl>
    <w:lvl w:ilvl="6" w:tplc="041A000F" w:tentative="1">
      <w:start w:val="1"/>
      <w:numFmt w:val="decimal"/>
      <w:lvlText w:val="%7."/>
      <w:lvlJc w:val="left"/>
      <w:pPr>
        <w:ind w:left="5139" w:hanging="360"/>
      </w:pPr>
    </w:lvl>
    <w:lvl w:ilvl="7" w:tplc="041A0019" w:tentative="1">
      <w:start w:val="1"/>
      <w:numFmt w:val="lowerLetter"/>
      <w:lvlText w:val="%8."/>
      <w:lvlJc w:val="left"/>
      <w:pPr>
        <w:ind w:left="5859" w:hanging="360"/>
      </w:pPr>
    </w:lvl>
    <w:lvl w:ilvl="8" w:tplc="041A001B" w:tentative="1">
      <w:start w:val="1"/>
      <w:numFmt w:val="lowerRoman"/>
      <w:lvlText w:val="%9."/>
      <w:lvlJc w:val="right"/>
      <w:pPr>
        <w:ind w:left="6579" w:hanging="180"/>
      </w:pPr>
    </w:lvl>
  </w:abstractNum>
  <w:abstractNum w:abstractNumId="5" w15:restartNumberingAfterBreak="0">
    <w:nsid w:val="065E6AB4"/>
    <w:multiLevelType w:val="hybridMultilevel"/>
    <w:tmpl w:val="92FA179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AA632CA"/>
    <w:multiLevelType w:val="hybridMultilevel"/>
    <w:tmpl w:val="4596DCD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AE07563"/>
    <w:multiLevelType w:val="hybridMultilevel"/>
    <w:tmpl w:val="D1A8C7D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C6F1F03"/>
    <w:multiLevelType w:val="hybridMultilevel"/>
    <w:tmpl w:val="DA00C34E"/>
    <w:lvl w:ilvl="0" w:tplc="9336E29A">
      <w:start w:val="1"/>
      <w:numFmt w:val="lowerLetter"/>
      <w:lvlText w:val="%1)"/>
      <w:lvlJc w:val="left"/>
      <w:pPr>
        <w:ind w:left="394" w:hanging="360"/>
      </w:pPr>
      <w:rPr>
        <w:rFonts w:hint="default"/>
      </w:rPr>
    </w:lvl>
    <w:lvl w:ilvl="1" w:tplc="041A0019" w:tentative="1">
      <w:start w:val="1"/>
      <w:numFmt w:val="lowerLetter"/>
      <w:lvlText w:val="%2."/>
      <w:lvlJc w:val="left"/>
      <w:pPr>
        <w:ind w:left="1114" w:hanging="360"/>
      </w:pPr>
    </w:lvl>
    <w:lvl w:ilvl="2" w:tplc="041A001B" w:tentative="1">
      <w:start w:val="1"/>
      <w:numFmt w:val="lowerRoman"/>
      <w:lvlText w:val="%3."/>
      <w:lvlJc w:val="right"/>
      <w:pPr>
        <w:ind w:left="1834" w:hanging="180"/>
      </w:pPr>
    </w:lvl>
    <w:lvl w:ilvl="3" w:tplc="041A000F" w:tentative="1">
      <w:start w:val="1"/>
      <w:numFmt w:val="decimal"/>
      <w:lvlText w:val="%4."/>
      <w:lvlJc w:val="left"/>
      <w:pPr>
        <w:ind w:left="2554" w:hanging="360"/>
      </w:pPr>
    </w:lvl>
    <w:lvl w:ilvl="4" w:tplc="041A0019" w:tentative="1">
      <w:start w:val="1"/>
      <w:numFmt w:val="lowerLetter"/>
      <w:lvlText w:val="%5."/>
      <w:lvlJc w:val="left"/>
      <w:pPr>
        <w:ind w:left="3274" w:hanging="360"/>
      </w:pPr>
    </w:lvl>
    <w:lvl w:ilvl="5" w:tplc="041A001B" w:tentative="1">
      <w:start w:val="1"/>
      <w:numFmt w:val="lowerRoman"/>
      <w:lvlText w:val="%6."/>
      <w:lvlJc w:val="right"/>
      <w:pPr>
        <w:ind w:left="3994" w:hanging="180"/>
      </w:pPr>
    </w:lvl>
    <w:lvl w:ilvl="6" w:tplc="041A000F" w:tentative="1">
      <w:start w:val="1"/>
      <w:numFmt w:val="decimal"/>
      <w:lvlText w:val="%7."/>
      <w:lvlJc w:val="left"/>
      <w:pPr>
        <w:ind w:left="4714" w:hanging="360"/>
      </w:pPr>
    </w:lvl>
    <w:lvl w:ilvl="7" w:tplc="041A0019" w:tentative="1">
      <w:start w:val="1"/>
      <w:numFmt w:val="lowerLetter"/>
      <w:lvlText w:val="%8."/>
      <w:lvlJc w:val="left"/>
      <w:pPr>
        <w:ind w:left="5434" w:hanging="360"/>
      </w:pPr>
    </w:lvl>
    <w:lvl w:ilvl="8" w:tplc="041A001B" w:tentative="1">
      <w:start w:val="1"/>
      <w:numFmt w:val="lowerRoman"/>
      <w:lvlText w:val="%9."/>
      <w:lvlJc w:val="right"/>
      <w:pPr>
        <w:ind w:left="6154" w:hanging="180"/>
      </w:pPr>
    </w:lvl>
  </w:abstractNum>
  <w:abstractNum w:abstractNumId="9" w15:restartNumberingAfterBreak="0">
    <w:nsid w:val="0CF53CFD"/>
    <w:multiLevelType w:val="hybridMultilevel"/>
    <w:tmpl w:val="2508FB60"/>
    <w:lvl w:ilvl="0" w:tplc="041A0017">
      <w:start w:val="1"/>
      <w:numFmt w:val="lowerLetter"/>
      <w:lvlText w:val="%1)"/>
      <w:lvlJc w:val="left"/>
      <w:pPr>
        <w:ind w:left="757" w:hanging="360"/>
      </w:pPr>
      <w:rPr>
        <w:rFonts w:cs="Times New Roman"/>
      </w:rPr>
    </w:lvl>
    <w:lvl w:ilvl="1" w:tplc="041A0019" w:tentative="1">
      <w:start w:val="1"/>
      <w:numFmt w:val="lowerLetter"/>
      <w:lvlText w:val="%2."/>
      <w:lvlJc w:val="left"/>
      <w:pPr>
        <w:ind w:left="1477" w:hanging="360"/>
      </w:pPr>
    </w:lvl>
    <w:lvl w:ilvl="2" w:tplc="041A001B" w:tentative="1">
      <w:start w:val="1"/>
      <w:numFmt w:val="lowerRoman"/>
      <w:lvlText w:val="%3."/>
      <w:lvlJc w:val="right"/>
      <w:pPr>
        <w:ind w:left="2197" w:hanging="180"/>
      </w:pPr>
    </w:lvl>
    <w:lvl w:ilvl="3" w:tplc="041A000F" w:tentative="1">
      <w:start w:val="1"/>
      <w:numFmt w:val="decimal"/>
      <w:lvlText w:val="%4."/>
      <w:lvlJc w:val="left"/>
      <w:pPr>
        <w:ind w:left="2917" w:hanging="360"/>
      </w:pPr>
    </w:lvl>
    <w:lvl w:ilvl="4" w:tplc="041A0019" w:tentative="1">
      <w:start w:val="1"/>
      <w:numFmt w:val="lowerLetter"/>
      <w:lvlText w:val="%5."/>
      <w:lvlJc w:val="left"/>
      <w:pPr>
        <w:ind w:left="3637" w:hanging="360"/>
      </w:pPr>
    </w:lvl>
    <w:lvl w:ilvl="5" w:tplc="041A001B" w:tentative="1">
      <w:start w:val="1"/>
      <w:numFmt w:val="lowerRoman"/>
      <w:lvlText w:val="%6."/>
      <w:lvlJc w:val="right"/>
      <w:pPr>
        <w:ind w:left="4357" w:hanging="180"/>
      </w:pPr>
    </w:lvl>
    <w:lvl w:ilvl="6" w:tplc="041A000F" w:tentative="1">
      <w:start w:val="1"/>
      <w:numFmt w:val="decimal"/>
      <w:lvlText w:val="%7."/>
      <w:lvlJc w:val="left"/>
      <w:pPr>
        <w:ind w:left="5077" w:hanging="360"/>
      </w:pPr>
    </w:lvl>
    <w:lvl w:ilvl="7" w:tplc="041A0019" w:tentative="1">
      <w:start w:val="1"/>
      <w:numFmt w:val="lowerLetter"/>
      <w:lvlText w:val="%8."/>
      <w:lvlJc w:val="left"/>
      <w:pPr>
        <w:ind w:left="5797" w:hanging="360"/>
      </w:pPr>
    </w:lvl>
    <w:lvl w:ilvl="8" w:tplc="041A001B" w:tentative="1">
      <w:start w:val="1"/>
      <w:numFmt w:val="lowerRoman"/>
      <w:lvlText w:val="%9."/>
      <w:lvlJc w:val="right"/>
      <w:pPr>
        <w:ind w:left="6517" w:hanging="180"/>
      </w:pPr>
    </w:lvl>
  </w:abstractNum>
  <w:abstractNum w:abstractNumId="10" w15:restartNumberingAfterBreak="0">
    <w:nsid w:val="0D7C6D62"/>
    <w:multiLevelType w:val="hybridMultilevel"/>
    <w:tmpl w:val="419A1C5A"/>
    <w:lvl w:ilvl="0" w:tplc="041A0017">
      <w:start w:val="1"/>
      <w:numFmt w:val="lowerLetter"/>
      <w:lvlText w:val="%1)"/>
      <w:lvlJc w:val="left"/>
      <w:pPr>
        <w:ind w:left="502"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108D25F7"/>
    <w:multiLevelType w:val="hybridMultilevel"/>
    <w:tmpl w:val="5386C41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2C96920"/>
    <w:multiLevelType w:val="hybridMultilevel"/>
    <w:tmpl w:val="D0D078B8"/>
    <w:lvl w:ilvl="0" w:tplc="ADC0298C">
      <w:start w:val="1"/>
      <w:numFmt w:val="lowerLetter"/>
      <w:lvlText w:val="%1)"/>
      <w:lvlJc w:val="left"/>
      <w:pPr>
        <w:ind w:left="720" w:hanging="360"/>
      </w:pPr>
      <w:rPr>
        <w:rFonts w:hint="default"/>
        <w:b w:val="0"/>
        <w:sz w:val="20"/>
        <w:szCs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46F1824"/>
    <w:multiLevelType w:val="hybridMultilevel"/>
    <w:tmpl w:val="946A478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151B6E72"/>
    <w:multiLevelType w:val="hybridMultilevel"/>
    <w:tmpl w:val="2508FB60"/>
    <w:lvl w:ilvl="0" w:tplc="041A0017">
      <w:start w:val="1"/>
      <w:numFmt w:val="lowerLetter"/>
      <w:lvlText w:val="%1)"/>
      <w:lvlJc w:val="left"/>
      <w:pPr>
        <w:ind w:left="757" w:hanging="360"/>
      </w:pPr>
      <w:rPr>
        <w:rFonts w:cs="Times New Roman"/>
      </w:rPr>
    </w:lvl>
    <w:lvl w:ilvl="1" w:tplc="041A0019" w:tentative="1">
      <w:start w:val="1"/>
      <w:numFmt w:val="lowerLetter"/>
      <w:lvlText w:val="%2."/>
      <w:lvlJc w:val="left"/>
      <w:pPr>
        <w:ind w:left="1477" w:hanging="360"/>
      </w:pPr>
    </w:lvl>
    <w:lvl w:ilvl="2" w:tplc="041A001B" w:tentative="1">
      <w:start w:val="1"/>
      <w:numFmt w:val="lowerRoman"/>
      <w:lvlText w:val="%3."/>
      <w:lvlJc w:val="right"/>
      <w:pPr>
        <w:ind w:left="2197" w:hanging="180"/>
      </w:pPr>
    </w:lvl>
    <w:lvl w:ilvl="3" w:tplc="041A000F" w:tentative="1">
      <w:start w:val="1"/>
      <w:numFmt w:val="decimal"/>
      <w:lvlText w:val="%4."/>
      <w:lvlJc w:val="left"/>
      <w:pPr>
        <w:ind w:left="2917" w:hanging="360"/>
      </w:pPr>
    </w:lvl>
    <w:lvl w:ilvl="4" w:tplc="041A0019" w:tentative="1">
      <w:start w:val="1"/>
      <w:numFmt w:val="lowerLetter"/>
      <w:lvlText w:val="%5."/>
      <w:lvlJc w:val="left"/>
      <w:pPr>
        <w:ind w:left="3637" w:hanging="360"/>
      </w:pPr>
    </w:lvl>
    <w:lvl w:ilvl="5" w:tplc="041A001B" w:tentative="1">
      <w:start w:val="1"/>
      <w:numFmt w:val="lowerRoman"/>
      <w:lvlText w:val="%6."/>
      <w:lvlJc w:val="right"/>
      <w:pPr>
        <w:ind w:left="4357" w:hanging="180"/>
      </w:pPr>
    </w:lvl>
    <w:lvl w:ilvl="6" w:tplc="041A000F" w:tentative="1">
      <w:start w:val="1"/>
      <w:numFmt w:val="decimal"/>
      <w:lvlText w:val="%7."/>
      <w:lvlJc w:val="left"/>
      <w:pPr>
        <w:ind w:left="5077" w:hanging="360"/>
      </w:pPr>
    </w:lvl>
    <w:lvl w:ilvl="7" w:tplc="041A0019" w:tentative="1">
      <w:start w:val="1"/>
      <w:numFmt w:val="lowerLetter"/>
      <w:lvlText w:val="%8."/>
      <w:lvlJc w:val="left"/>
      <w:pPr>
        <w:ind w:left="5797" w:hanging="360"/>
      </w:pPr>
    </w:lvl>
    <w:lvl w:ilvl="8" w:tplc="041A001B" w:tentative="1">
      <w:start w:val="1"/>
      <w:numFmt w:val="lowerRoman"/>
      <w:lvlText w:val="%9."/>
      <w:lvlJc w:val="right"/>
      <w:pPr>
        <w:ind w:left="6517" w:hanging="180"/>
      </w:pPr>
    </w:lvl>
  </w:abstractNum>
  <w:abstractNum w:abstractNumId="15" w15:restartNumberingAfterBreak="0">
    <w:nsid w:val="167F3379"/>
    <w:multiLevelType w:val="hybridMultilevel"/>
    <w:tmpl w:val="B464F4D2"/>
    <w:lvl w:ilvl="0" w:tplc="041A000F">
      <w:start w:val="1"/>
      <w:numFmt w:val="decimal"/>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17EA2637"/>
    <w:multiLevelType w:val="hybridMultilevel"/>
    <w:tmpl w:val="92FA179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181F068F"/>
    <w:multiLevelType w:val="hybridMultilevel"/>
    <w:tmpl w:val="CD8AD280"/>
    <w:lvl w:ilvl="0" w:tplc="FA02E2E2">
      <w:start w:val="1"/>
      <w:numFmt w:val="decimal"/>
      <w:lvlText w:val="%1."/>
      <w:lvlJc w:val="left"/>
      <w:pPr>
        <w:ind w:left="3762" w:hanging="360"/>
      </w:pPr>
      <w:rPr>
        <w:sz w:val="20"/>
        <w:szCs w:val="20"/>
      </w:rPr>
    </w:lvl>
    <w:lvl w:ilvl="1" w:tplc="041A0019" w:tentative="1">
      <w:start w:val="1"/>
      <w:numFmt w:val="lowerLetter"/>
      <w:lvlText w:val="%2."/>
      <w:lvlJc w:val="left"/>
      <w:pPr>
        <w:ind w:left="4482" w:hanging="360"/>
      </w:pPr>
    </w:lvl>
    <w:lvl w:ilvl="2" w:tplc="041A001B" w:tentative="1">
      <w:start w:val="1"/>
      <w:numFmt w:val="lowerRoman"/>
      <w:lvlText w:val="%3."/>
      <w:lvlJc w:val="right"/>
      <w:pPr>
        <w:ind w:left="5202" w:hanging="180"/>
      </w:pPr>
    </w:lvl>
    <w:lvl w:ilvl="3" w:tplc="041A000F" w:tentative="1">
      <w:start w:val="1"/>
      <w:numFmt w:val="decimal"/>
      <w:lvlText w:val="%4."/>
      <w:lvlJc w:val="left"/>
      <w:pPr>
        <w:ind w:left="5922" w:hanging="360"/>
      </w:pPr>
    </w:lvl>
    <w:lvl w:ilvl="4" w:tplc="041A0019" w:tentative="1">
      <w:start w:val="1"/>
      <w:numFmt w:val="lowerLetter"/>
      <w:lvlText w:val="%5."/>
      <w:lvlJc w:val="left"/>
      <w:pPr>
        <w:ind w:left="6642" w:hanging="360"/>
      </w:pPr>
    </w:lvl>
    <w:lvl w:ilvl="5" w:tplc="041A001B" w:tentative="1">
      <w:start w:val="1"/>
      <w:numFmt w:val="lowerRoman"/>
      <w:lvlText w:val="%6."/>
      <w:lvlJc w:val="right"/>
      <w:pPr>
        <w:ind w:left="7362" w:hanging="180"/>
      </w:pPr>
    </w:lvl>
    <w:lvl w:ilvl="6" w:tplc="041A000F" w:tentative="1">
      <w:start w:val="1"/>
      <w:numFmt w:val="decimal"/>
      <w:lvlText w:val="%7."/>
      <w:lvlJc w:val="left"/>
      <w:pPr>
        <w:ind w:left="8082" w:hanging="360"/>
      </w:pPr>
    </w:lvl>
    <w:lvl w:ilvl="7" w:tplc="041A0019" w:tentative="1">
      <w:start w:val="1"/>
      <w:numFmt w:val="lowerLetter"/>
      <w:lvlText w:val="%8."/>
      <w:lvlJc w:val="left"/>
      <w:pPr>
        <w:ind w:left="8802" w:hanging="360"/>
      </w:pPr>
    </w:lvl>
    <w:lvl w:ilvl="8" w:tplc="041A001B" w:tentative="1">
      <w:start w:val="1"/>
      <w:numFmt w:val="lowerRoman"/>
      <w:lvlText w:val="%9."/>
      <w:lvlJc w:val="right"/>
      <w:pPr>
        <w:ind w:left="9522" w:hanging="180"/>
      </w:pPr>
    </w:lvl>
  </w:abstractNum>
  <w:abstractNum w:abstractNumId="18" w15:restartNumberingAfterBreak="0">
    <w:nsid w:val="194A4F78"/>
    <w:multiLevelType w:val="hybridMultilevel"/>
    <w:tmpl w:val="71DECE8C"/>
    <w:lvl w:ilvl="0" w:tplc="DABE413E">
      <w:start w:val="4"/>
      <w:numFmt w:val="bullet"/>
      <w:lvlText w:val="–"/>
      <w:lvlJc w:val="left"/>
      <w:pPr>
        <w:ind w:left="1179" w:hanging="360"/>
      </w:pPr>
      <w:rPr>
        <w:rFonts w:ascii="Arial Narrow" w:eastAsia="Calibri" w:hAnsi="Arial Narrow" w:cs="Times New Roman" w:hint="default"/>
      </w:rPr>
    </w:lvl>
    <w:lvl w:ilvl="1" w:tplc="041A0003" w:tentative="1">
      <w:start w:val="1"/>
      <w:numFmt w:val="bullet"/>
      <w:lvlText w:val="o"/>
      <w:lvlJc w:val="left"/>
      <w:pPr>
        <w:ind w:left="1899" w:hanging="360"/>
      </w:pPr>
      <w:rPr>
        <w:rFonts w:ascii="Courier New" w:hAnsi="Courier New" w:cs="Courier New" w:hint="default"/>
      </w:rPr>
    </w:lvl>
    <w:lvl w:ilvl="2" w:tplc="041A0005" w:tentative="1">
      <w:start w:val="1"/>
      <w:numFmt w:val="bullet"/>
      <w:lvlText w:val=""/>
      <w:lvlJc w:val="left"/>
      <w:pPr>
        <w:ind w:left="2619" w:hanging="360"/>
      </w:pPr>
      <w:rPr>
        <w:rFonts w:ascii="Wingdings" w:hAnsi="Wingdings" w:hint="default"/>
      </w:rPr>
    </w:lvl>
    <w:lvl w:ilvl="3" w:tplc="041A0001" w:tentative="1">
      <w:start w:val="1"/>
      <w:numFmt w:val="bullet"/>
      <w:lvlText w:val=""/>
      <w:lvlJc w:val="left"/>
      <w:pPr>
        <w:ind w:left="3339" w:hanging="360"/>
      </w:pPr>
      <w:rPr>
        <w:rFonts w:ascii="Symbol" w:hAnsi="Symbol" w:hint="default"/>
      </w:rPr>
    </w:lvl>
    <w:lvl w:ilvl="4" w:tplc="041A0003" w:tentative="1">
      <w:start w:val="1"/>
      <w:numFmt w:val="bullet"/>
      <w:lvlText w:val="o"/>
      <w:lvlJc w:val="left"/>
      <w:pPr>
        <w:ind w:left="4059" w:hanging="360"/>
      </w:pPr>
      <w:rPr>
        <w:rFonts w:ascii="Courier New" w:hAnsi="Courier New" w:cs="Courier New" w:hint="default"/>
      </w:rPr>
    </w:lvl>
    <w:lvl w:ilvl="5" w:tplc="041A0005" w:tentative="1">
      <w:start w:val="1"/>
      <w:numFmt w:val="bullet"/>
      <w:lvlText w:val=""/>
      <w:lvlJc w:val="left"/>
      <w:pPr>
        <w:ind w:left="4779" w:hanging="360"/>
      </w:pPr>
      <w:rPr>
        <w:rFonts w:ascii="Wingdings" w:hAnsi="Wingdings" w:hint="default"/>
      </w:rPr>
    </w:lvl>
    <w:lvl w:ilvl="6" w:tplc="041A0001" w:tentative="1">
      <w:start w:val="1"/>
      <w:numFmt w:val="bullet"/>
      <w:lvlText w:val=""/>
      <w:lvlJc w:val="left"/>
      <w:pPr>
        <w:ind w:left="5499" w:hanging="360"/>
      </w:pPr>
      <w:rPr>
        <w:rFonts w:ascii="Symbol" w:hAnsi="Symbol" w:hint="default"/>
      </w:rPr>
    </w:lvl>
    <w:lvl w:ilvl="7" w:tplc="041A0003" w:tentative="1">
      <w:start w:val="1"/>
      <w:numFmt w:val="bullet"/>
      <w:lvlText w:val="o"/>
      <w:lvlJc w:val="left"/>
      <w:pPr>
        <w:ind w:left="6219" w:hanging="360"/>
      </w:pPr>
      <w:rPr>
        <w:rFonts w:ascii="Courier New" w:hAnsi="Courier New" w:cs="Courier New" w:hint="default"/>
      </w:rPr>
    </w:lvl>
    <w:lvl w:ilvl="8" w:tplc="041A0005" w:tentative="1">
      <w:start w:val="1"/>
      <w:numFmt w:val="bullet"/>
      <w:lvlText w:val=""/>
      <w:lvlJc w:val="left"/>
      <w:pPr>
        <w:ind w:left="6939" w:hanging="360"/>
      </w:pPr>
      <w:rPr>
        <w:rFonts w:ascii="Wingdings" w:hAnsi="Wingdings" w:hint="default"/>
      </w:rPr>
    </w:lvl>
  </w:abstractNum>
  <w:abstractNum w:abstractNumId="19" w15:restartNumberingAfterBreak="0">
    <w:nsid w:val="1B7E66F9"/>
    <w:multiLevelType w:val="hybridMultilevel"/>
    <w:tmpl w:val="ABA673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1FBC1CCB"/>
    <w:multiLevelType w:val="hybridMultilevel"/>
    <w:tmpl w:val="EC00787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27AE7A92"/>
    <w:multiLevelType w:val="hybridMultilevel"/>
    <w:tmpl w:val="DA00C34E"/>
    <w:lvl w:ilvl="0" w:tplc="9336E29A">
      <w:start w:val="1"/>
      <w:numFmt w:val="lowerLetter"/>
      <w:lvlText w:val="%1)"/>
      <w:lvlJc w:val="left"/>
      <w:pPr>
        <w:ind w:left="394" w:hanging="360"/>
      </w:pPr>
      <w:rPr>
        <w:rFonts w:hint="default"/>
      </w:rPr>
    </w:lvl>
    <w:lvl w:ilvl="1" w:tplc="041A0019" w:tentative="1">
      <w:start w:val="1"/>
      <w:numFmt w:val="lowerLetter"/>
      <w:lvlText w:val="%2."/>
      <w:lvlJc w:val="left"/>
      <w:pPr>
        <w:ind w:left="1114" w:hanging="360"/>
      </w:pPr>
    </w:lvl>
    <w:lvl w:ilvl="2" w:tplc="041A001B" w:tentative="1">
      <w:start w:val="1"/>
      <w:numFmt w:val="lowerRoman"/>
      <w:lvlText w:val="%3."/>
      <w:lvlJc w:val="right"/>
      <w:pPr>
        <w:ind w:left="1834" w:hanging="180"/>
      </w:pPr>
    </w:lvl>
    <w:lvl w:ilvl="3" w:tplc="041A000F" w:tentative="1">
      <w:start w:val="1"/>
      <w:numFmt w:val="decimal"/>
      <w:lvlText w:val="%4."/>
      <w:lvlJc w:val="left"/>
      <w:pPr>
        <w:ind w:left="2554" w:hanging="360"/>
      </w:pPr>
    </w:lvl>
    <w:lvl w:ilvl="4" w:tplc="041A0019" w:tentative="1">
      <w:start w:val="1"/>
      <w:numFmt w:val="lowerLetter"/>
      <w:lvlText w:val="%5."/>
      <w:lvlJc w:val="left"/>
      <w:pPr>
        <w:ind w:left="3274" w:hanging="360"/>
      </w:pPr>
    </w:lvl>
    <w:lvl w:ilvl="5" w:tplc="041A001B" w:tentative="1">
      <w:start w:val="1"/>
      <w:numFmt w:val="lowerRoman"/>
      <w:lvlText w:val="%6."/>
      <w:lvlJc w:val="right"/>
      <w:pPr>
        <w:ind w:left="3994" w:hanging="180"/>
      </w:pPr>
    </w:lvl>
    <w:lvl w:ilvl="6" w:tplc="041A000F" w:tentative="1">
      <w:start w:val="1"/>
      <w:numFmt w:val="decimal"/>
      <w:lvlText w:val="%7."/>
      <w:lvlJc w:val="left"/>
      <w:pPr>
        <w:ind w:left="4714" w:hanging="360"/>
      </w:pPr>
    </w:lvl>
    <w:lvl w:ilvl="7" w:tplc="041A0019" w:tentative="1">
      <w:start w:val="1"/>
      <w:numFmt w:val="lowerLetter"/>
      <w:lvlText w:val="%8."/>
      <w:lvlJc w:val="left"/>
      <w:pPr>
        <w:ind w:left="5434" w:hanging="360"/>
      </w:pPr>
    </w:lvl>
    <w:lvl w:ilvl="8" w:tplc="041A001B" w:tentative="1">
      <w:start w:val="1"/>
      <w:numFmt w:val="lowerRoman"/>
      <w:lvlText w:val="%9."/>
      <w:lvlJc w:val="right"/>
      <w:pPr>
        <w:ind w:left="6154" w:hanging="180"/>
      </w:pPr>
    </w:lvl>
  </w:abstractNum>
  <w:abstractNum w:abstractNumId="22" w15:restartNumberingAfterBreak="0">
    <w:nsid w:val="3063757B"/>
    <w:multiLevelType w:val="hybridMultilevel"/>
    <w:tmpl w:val="7396D7F4"/>
    <w:lvl w:ilvl="0" w:tplc="041A0017">
      <w:start w:val="1"/>
      <w:numFmt w:val="lowerLetter"/>
      <w:lvlText w:val="%1)"/>
      <w:lvlJc w:val="left"/>
      <w:pPr>
        <w:ind w:left="1114" w:hanging="360"/>
      </w:pPr>
    </w:lvl>
    <w:lvl w:ilvl="1" w:tplc="041A0019" w:tentative="1">
      <w:start w:val="1"/>
      <w:numFmt w:val="lowerLetter"/>
      <w:lvlText w:val="%2."/>
      <w:lvlJc w:val="left"/>
      <w:pPr>
        <w:ind w:left="1834" w:hanging="360"/>
      </w:pPr>
    </w:lvl>
    <w:lvl w:ilvl="2" w:tplc="041A001B" w:tentative="1">
      <w:start w:val="1"/>
      <w:numFmt w:val="lowerRoman"/>
      <w:lvlText w:val="%3."/>
      <w:lvlJc w:val="right"/>
      <w:pPr>
        <w:ind w:left="2554" w:hanging="180"/>
      </w:pPr>
    </w:lvl>
    <w:lvl w:ilvl="3" w:tplc="041A000F" w:tentative="1">
      <w:start w:val="1"/>
      <w:numFmt w:val="decimal"/>
      <w:lvlText w:val="%4."/>
      <w:lvlJc w:val="left"/>
      <w:pPr>
        <w:ind w:left="3274" w:hanging="360"/>
      </w:pPr>
    </w:lvl>
    <w:lvl w:ilvl="4" w:tplc="041A0019" w:tentative="1">
      <w:start w:val="1"/>
      <w:numFmt w:val="lowerLetter"/>
      <w:lvlText w:val="%5."/>
      <w:lvlJc w:val="left"/>
      <w:pPr>
        <w:ind w:left="3994" w:hanging="360"/>
      </w:pPr>
    </w:lvl>
    <w:lvl w:ilvl="5" w:tplc="041A001B" w:tentative="1">
      <w:start w:val="1"/>
      <w:numFmt w:val="lowerRoman"/>
      <w:lvlText w:val="%6."/>
      <w:lvlJc w:val="right"/>
      <w:pPr>
        <w:ind w:left="4714" w:hanging="180"/>
      </w:pPr>
    </w:lvl>
    <w:lvl w:ilvl="6" w:tplc="041A000F" w:tentative="1">
      <w:start w:val="1"/>
      <w:numFmt w:val="decimal"/>
      <w:lvlText w:val="%7."/>
      <w:lvlJc w:val="left"/>
      <w:pPr>
        <w:ind w:left="5434" w:hanging="360"/>
      </w:pPr>
    </w:lvl>
    <w:lvl w:ilvl="7" w:tplc="041A0019" w:tentative="1">
      <w:start w:val="1"/>
      <w:numFmt w:val="lowerLetter"/>
      <w:lvlText w:val="%8."/>
      <w:lvlJc w:val="left"/>
      <w:pPr>
        <w:ind w:left="6154" w:hanging="360"/>
      </w:pPr>
    </w:lvl>
    <w:lvl w:ilvl="8" w:tplc="041A001B" w:tentative="1">
      <w:start w:val="1"/>
      <w:numFmt w:val="lowerRoman"/>
      <w:lvlText w:val="%9."/>
      <w:lvlJc w:val="right"/>
      <w:pPr>
        <w:ind w:left="6874" w:hanging="180"/>
      </w:pPr>
    </w:lvl>
  </w:abstractNum>
  <w:abstractNum w:abstractNumId="23" w15:restartNumberingAfterBreak="0">
    <w:nsid w:val="336D2576"/>
    <w:multiLevelType w:val="hybridMultilevel"/>
    <w:tmpl w:val="2C3ED42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342F2717"/>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5263CF3"/>
    <w:multiLevelType w:val="hybridMultilevel"/>
    <w:tmpl w:val="DAC697B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3B0D2F6C"/>
    <w:multiLevelType w:val="hybridMultilevel"/>
    <w:tmpl w:val="647EAEEE"/>
    <w:lvl w:ilvl="0" w:tplc="041A000F">
      <w:start w:val="1"/>
      <w:numFmt w:val="decimal"/>
      <w:lvlText w:val="%1."/>
      <w:lvlJc w:val="left"/>
      <w:pPr>
        <w:ind w:left="3762" w:hanging="360"/>
      </w:pPr>
    </w:lvl>
    <w:lvl w:ilvl="1" w:tplc="041A0019" w:tentative="1">
      <w:start w:val="1"/>
      <w:numFmt w:val="lowerLetter"/>
      <w:lvlText w:val="%2."/>
      <w:lvlJc w:val="left"/>
      <w:pPr>
        <w:ind w:left="4482" w:hanging="360"/>
      </w:pPr>
    </w:lvl>
    <w:lvl w:ilvl="2" w:tplc="041A001B" w:tentative="1">
      <w:start w:val="1"/>
      <w:numFmt w:val="lowerRoman"/>
      <w:lvlText w:val="%3."/>
      <w:lvlJc w:val="right"/>
      <w:pPr>
        <w:ind w:left="5202" w:hanging="180"/>
      </w:pPr>
    </w:lvl>
    <w:lvl w:ilvl="3" w:tplc="041A000F" w:tentative="1">
      <w:start w:val="1"/>
      <w:numFmt w:val="decimal"/>
      <w:lvlText w:val="%4."/>
      <w:lvlJc w:val="left"/>
      <w:pPr>
        <w:ind w:left="5922" w:hanging="360"/>
      </w:pPr>
    </w:lvl>
    <w:lvl w:ilvl="4" w:tplc="041A0019" w:tentative="1">
      <w:start w:val="1"/>
      <w:numFmt w:val="lowerLetter"/>
      <w:lvlText w:val="%5."/>
      <w:lvlJc w:val="left"/>
      <w:pPr>
        <w:ind w:left="6642" w:hanging="360"/>
      </w:pPr>
    </w:lvl>
    <w:lvl w:ilvl="5" w:tplc="041A001B" w:tentative="1">
      <w:start w:val="1"/>
      <w:numFmt w:val="lowerRoman"/>
      <w:lvlText w:val="%6."/>
      <w:lvlJc w:val="right"/>
      <w:pPr>
        <w:ind w:left="7362" w:hanging="180"/>
      </w:pPr>
    </w:lvl>
    <w:lvl w:ilvl="6" w:tplc="041A000F" w:tentative="1">
      <w:start w:val="1"/>
      <w:numFmt w:val="decimal"/>
      <w:lvlText w:val="%7."/>
      <w:lvlJc w:val="left"/>
      <w:pPr>
        <w:ind w:left="8082" w:hanging="360"/>
      </w:pPr>
    </w:lvl>
    <w:lvl w:ilvl="7" w:tplc="041A0019" w:tentative="1">
      <w:start w:val="1"/>
      <w:numFmt w:val="lowerLetter"/>
      <w:lvlText w:val="%8."/>
      <w:lvlJc w:val="left"/>
      <w:pPr>
        <w:ind w:left="8802" w:hanging="360"/>
      </w:pPr>
    </w:lvl>
    <w:lvl w:ilvl="8" w:tplc="041A001B" w:tentative="1">
      <w:start w:val="1"/>
      <w:numFmt w:val="lowerRoman"/>
      <w:lvlText w:val="%9."/>
      <w:lvlJc w:val="right"/>
      <w:pPr>
        <w:ind w:left="9522" w:hanging="180"/>
      </w:pPr>
    </w:lvl>
  </w:abstractNum>
  <w:abstractNum w:abstractNumId="27" w15:restartNumberingAfterBreak="0">
    <w:nsid w:val="3B9A53FF"/>
    <w:multiLevelType w:val="hybridMultilevel"/>
    <w:tmpl w:val="2508FB60"/>
    <w:lvl w:ilvl="0" w:tplc="041A0017">
      <w:start w:val="1"/>
      <w:numFmt w:val="lowerLetter"/>
      <w:lvlText w:val="%1)"/>
      <w:lvlJc w:val="left"/>
      <w:pPr>
        <w:ind w:left="757" w:hanging="360"/>
      </w:pPr>
      <w:rPr>
        <w:rFonts w:cs="Times New Roman"/>
      </w:rPr>
    </w:lvl>
    <w:lvl w:ilvl="1" w:tplc="041A0019" w:tentative="1">
      <w:start w:val="1"/>
      <w:numFmt w:val="lowerLetter"/>
      <w:lvlText w:val="%2."/>
      <w:lvlJc w:val="left"/>
      <w:pPr>
        <w:ind w:left="1477" w:hanging="360"/>
      </w:pPr>
    </w:lvl>
    <w:lvl w:ilvl="2" w:tplc="041A001B" w:tentative="1">
      <w:start w:val="1"/>
      <w:numFmt w:val="lowerRoman"/>
      <w:lvlText w:val="%3."/>
      <w:lvlJc w:val="right"/>
      <w:pPr>
        <w:ind w:left="2197" w:hanging="180"/>
      </w:pPr>
    </w:lvl>
    <w:lvl w:ilvl="3" w:tplc="041A000F" w:tentative="1">
      <w:start w:val="1"/>
      <w:numFmt w:val="decimal"/>
      <w:lvlText w:val="%4."/>
      <w:lvlJc w:val="left"/>
      <w:pPr>
        <w:ind w:left="2917" w:hanging="360"/>
      </w:pPr>
    </w:lvl>
    <w:lvl w:ilvl="4" w:tplc="041A0019" w:tentative="1">
      <w:start w:val="1"/>
      <w:numFmt w:val="lowerLetter"/>
      <w:lvlText w:val="%5."/>
      <w:lvlJc w:val="left"/>
      <w:pPr>
        <w:ind w:left="3637" w:hanging="360"/>
      </w:pPr>
    </w:lvl>
    <w:lvl w:ilvl="5" w:tplc="041A001B" w:tentative="1">
      <w:start w:val="1"/>
      <w:numFmt w:val="lowerRoman"/>
      <w:lvlText w:val="%6."/>
      <w:lvlJc w:val="right"/>
      <w:pPr>
        <w:ind w:left="4357" w:hanging="180"/>
      </w:pPr>
    </w:lvl>
    <w:lvl w:ilvl="6" w:tplc="041A000F" w:tentative="1">
      <w:start w:val="1"/>
      <w:numFmt w:val="decimal"/>
      <w:lvlText w:val="%7."/>
      <w:lvlJc w:val="left"/>
      <w:pPr>
        <w:ind w:left="5077" w:hanging="360"/>
      </w:pPr>
    </w:lvl>
    <w:lvl w:ilvl="7" w:tplc="041A0019" w:tentative="1">
      <w:start w:val="1"/>
      <w:numFmt w:val="lowerLetter"/>
      <w:lvlText w:val="%8."/>
      <w:lvlJc w:val="left"/>
      <w:pPr>
        <w:ind w:left="5797" w:hanging="360"/>
      </w:pPr>
    </w:lvl>
    <w:lvl w:ilvl="8" w:tplc="041A001B" w:tentative="1">
      <w:start w:val="1"/>
      <w:numFmt w:val="lowerRoman"/>
      <w:lvlText w:val="%9."/>
      <w:lvlJc w:val="right"/>
      <w:pPr>
        <w:ind w:left="6517" w:hanging="180"/>
      </w:pPr>
    </w:lvl>
  </w:abstractNum>
  <w:abstractNum w:abstractNumId="28" w15:restartNumberingAfterBreak="0">
    <w:nsid w:val="3D412D92"/>
    <w:multiLevelType w:val="hybridMultilevel"/>
    <w:tmpl w:val="C264E988"/>
    <w:lvl w:ilvl="0" w:tplc="78EC74F8">
      <w:start w:val="1"/>
      <w:numFmt w:val="lowerLetter"/>
      <w:lvlText w:val="%1)"/>
      <w:lvlJc w:val="left"/>
      <w:pPr>
        <w:ind w:left="702" w:hanging="360"/>
      </w:pPr>
      <w:rPr>
        <w:rFonts w:hint="default"/>
      </w:rPr>
    </w:lvl>
    <w:lvl w:ilvl="1" w:tplc="041A0019" w:tentative="1">
      <w:start w:val="1"/>
      <w:numFmt w:val="lowerLetter"/>
      <w:lvlText w:val="%2."/>
      <w:lvlJc w:val="left"/>
      <w:pPr>
        <w:ind w:left="1422" w:hanging="360"/>
      </w:pPr>
    </w:lvl>
    <w:lvl w:ilvl="2" w:tplc="041A001B" w:tentative="1">
      <w:start w:val="1"/>
      <w:numFmt w:val="lowerRoman"/>
      <w:lvlText w:val="%3."/>
      <w:lvlJc w:val="right"/>
      <w:pPr>
        <w:ind w:left="2142" w:hanging="180"/>
      </w:pPr>
    </w:lvl>
    <w:lvl w:ilvl="3" w:tplc="041A000F" w:tentative="1">
      <w:start w:val="1"/>
      <w:numFmt w:val="decimal"/>
      <w:lvlText w:val="%4."/>
      <w:lvlJc w:val="left"/>
      <w:pPr>
        <w:ind w:left="2862" w:hanging="360"/>
      </w:pPr>
    </w:lvl>
    <w:lvl w:ilvl="4" w:tplc="041A0019" w:tentative="1">
      <w:start w:val="1"/>
      <w:numFmt w:val="lowerLetter"/>
      <w:lvlText w:val="%5."/>
      <w:lvlJc w:val="left"/>
      <w:pPr>
        <w:ind w:left="3582" w:hanging="360"/>
      </w:pPr>
    </w:lvl>
    <w:lvl w:ilvl="5" w:tplc="041A001B" w:tentative="1">
      <w:start w:val="1"/>
      <w:numFmt w:val="lowerRoman"/>
      <w:lvlText w:val="%6."/>
      <w:lvlJc w:val="right"/>
      <w:pPr>
        <w:ind w:left="4302" w:hanging="180"/>
      </w:pPr>
    </w:lvl>
    <w:lvl w:ilvl="6" w:tplc="041A000F" w:tentative="1">
      <w:start w:val="1"/>
      <w:numFmt w:val="decimal"/>
      <w:lvlText w:val="%7."/>
      <w:lvlJc w:val="left"/>
      <w:pPr>
        <w:ind w:left="5022" w:hanging="360"/>
      </w:pPr>
    </w:lvl>
    <w:lvl w:ilvl="7" w:tplc="041A0019" w:tentative="1">
      <w:start w:val="1"/>
      <w:numFmt w:val="lowerLetter"/>
      <w:lvlText w:val="%8."/>
      <w:lvlJc w:val="left"/>
      <w:pPr>
        <w:ind w:left="5742" w:hanging="360"/>
      </w:pPr>
    </w:lvl>
    <w:lvl w:ilvl="8" w:tplc="041A001B" w:tentative="1">
      <w:start w:val="1"/>
      <w:numFmt w:val="lowerRoman"/>
      <w:lvlText w:val="%9."/>
      <w:lvlJc w:val="right"/>
      <w:pPr>
        <w:ind w:left="6462" w:hanging="180"/>
      </w:pPr>
    </w:lvl>
  </w:abstractNum>
  <w:abstractNum w:abstractNumId="29" w15:restartNumberingAfterBreak="0">
    <w:nsid w:val="41383BA8"/>
    <w:multiLevelType w:val="hybridMultilevel"/>
    <w:tmpl w:val="EC00787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43393522"/>
    <w:multiLevelType w:val="hybridMultilevel"/>
    <w:tmpl w:val="92FA179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45947E2F"/>
    <w:multiLevelType w:val="hybridMultilevel"/>
    <w:tmpl w:val="11F4FEEC"/>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465A2F0B"/>
    <w:multiLevelType w:val="hybridMultilevel"/>
    <w:tmpl w:val="FFF6477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47FE0CF9"/>
    <w:multiLevelType w:val="hybridMultilevel"/>
    <w:tmpl w:val="DB5E4B00"/>
    <w:lvl w:ilvl="0" w:tplc="463CF878">
      <w:start w:val="1"/>
      <w:numFmt w:val="lowerLetter"/>
      <w:lvlText w:val="%1)"/>
      <w:lvlJc w:val="left"/>
      <w:pPr>
        <w:ind w:left="405" w:hanging="360"/>
      </w:pPr>
      <w:rPr>
        <w:rFonts w:hint="default"/>
      </w:rPr>
    </w:lvl>
    <w:lvl w:ilvl="1" w:tplc="041A0019" w:tentative="1">
      <w:start w:val="1"/>
      <w:numFmt w:val="lowerLetter"/>
      <w:lvlText w:val="%2."/>
      <w:lvlJc w:val="left"/>
      <w:pPr>
        <w:ind w:left="1125" w:hanging="360"/>
      </w:pPr>
    </w:lvl>
    <w:lvl w:ilvl="2" w:tplc="041A001B" w:tentative="1">
      <w:start w:val="1"/>
      <w:numFmt w:val="lowerRoman"/>
      <w:lvlText w:val="%3."/>
      <w:lvlJc w:val="right"/>
      <w:pPr>
        <w:ind w:left="1845" w:hanging="180"/>
      </w:pPr>
    </w:lvl>
    <w:lvl w:ilvl="3" w:tplc="041A000F" w:tentative="1">
      <w:start w:val="1"/>
      <w:numFmt w:val="decimal"/>
      <w:lvlText w:val="%4."/>
      <w:lvlJc w:val="left"/>
      <w:pPr>
        <w:ind w:left="2565" w:hanging="360"/>
      </w:pPr>
    </w:lvl>
    <w:lvl w:ilvl="4" w:tplc="041A0019" w:tentative="1">
      <w:start w:val="1"/>
      <w:numFmt w:val="lowerLetter"/>
      <w:lvlText w:val="%5."/>
      <w:lvlJc w:val="left"/>
      <w:pPr>
        <w:ind w:left="3285" w:hanging="360"/>
      </w:pPr>
    </w:lvl>
    <w:lvl w:ilvl="5" w:tplc="041A001B" w:tentative="1">
      <w:start w:val="1"/>
      <w:numFmt w:val="lowerRoman"/>
      <w:lvlText w:val="%6."/>
      <w:lvlJc w:val="right"/>
      <w:pPr>
        <w:ind w:left="4005" w:hanging="180"/>
      </w:pPr>
    </w:lvl>
    <w:lvl w:ilvl="6" w:tplc="041A000F" w:tentative="1">
      <w:start w:val="1"/>
      <w:numFmt w:val="decimal"/>
      <w:lvlText w:val="%7."/>
      <w:lvlJc w:val="left"/>
      <w:pPr>
        <w:ind w:left="4725" w:hanging="360"/>
      </w:pPr>
    </w:lvl>
    <w:lvl w:ilvl="7" w:tplc="041A0019" w:tentative="1">
      <w:start w:val="1"/>
      <w:numFmt w:val="lowerLetter"/>
      <w:lvlText w:val="%8."/>
      <w:lvlJc w:val="left"/>
      <w:pPr>
        <w:ind w:left="5445" w:hanging="360"/>
      </w:pPr>
    </w:lvl>
    <w:lvl w:ilvl="8" w:tplc="041A001B" w:tentative="1">
      <w:start w:val="1"/>
      <w:numFmt w:val="lowerRoman"/>
      <w:lvlText w:val="%9."/>
      <w:lvlJc w:val="right"/>
      <w:pPr>
        <w:ind w:left="6165" w:hanging="180"/>
      </w:pPr>
    </w:lvl>
  </w:abstractNum>
  <w:abstractNum w:abstractNumId="34" w15:restartNumberingAfterBreak="0">
    <w:nsid w:val="484F4D20"/>
    <w:multiLevelType w:val="hybridMultilevel"/>
    <w:tmpl w:val="1B6084EC"/>
    <w:lvl w:ilvl="0" w:tplc="041A0017">
      <w:start w:val="1"/>
      <w:numFmt w:val="lowerLetter"/>
      <w:lvlText w:val="%1)"/>
      <w:lvlJc w:val="left"/>
      <w:pPr>
        <w:ind w:left="1491" w:hanging="360"/>
      </w:pPr>
    </w:lvl>
    <w:lvl w:ilvl="1" w:tplc="041A0019" w:tentative="1">
      <w:start w:val="1"/>
      <w:numFmt w:val="lowerLetter"/>
      <w:lvlText w:val="%2."/>
      <w:lvlJc w:val="left"/>
      <w:pPr>
        <w:ind w:left="2211" w:hanging="360"/>
      </w:pPr>
    </w:lvl>
    <w:lvl w:ilvl="2" w:tplc="041A001B" w:tentative="1">
      <w:start w:val="1"/>
      <w:numFmt w:val="lowerRoman"/>
      <w:lvlText w:val="%3."/>
      <w:lvlJc w:val="right"/>
      <w:pPr>
        <w:ind w:left="2931" w:hanging="180"/>
      </w:pPr>
    </w:lvl>
    <w:lvl w:ilvl="3" w:tplc="041A000F" w:tentative="1">
      <w:start w:val="1"/>
      <w:numFmt w:val="decimal"/>
      <w:lvlText w:val="%4."/>
      <w:lvlJc w:val="left"/>
      <w:pPr>
        <w:ind w:left="3651" w:hanging="360"/>
      </w:pPr>
    </w:lvl>
    <w:lvl w:ilvl="4" w:tplc="041A0019" w:tentative="1">
      <w:start w:val="1"/>
      <w:numFmt w:val="lowerLetter"/>
      <w:lvlText w:val="%5."/>
      <w:lvlJc w:val="left"/>
      <w:pPr>
        <w:ind w:left="4371" w:hanging="360"/>
      </w:pPr>
    </w:lvl>
    <w:lvl w:ilvl="5" w:tplc="041A001B" w:tentative="1">
      <w:start w:val="1"/>
      <w:numFmt w:val="lowerRoman"/>
      <w:lvlText w:val="%6."/>
      <w:lvlJc w:val="right"/>
      <w:pPr>
        <w:ind w:left="5091" w:hanging="180"/>
      </w:pPr>
    </w:lvl>
    <w:lvl w:ilvl="6" w:tplc="041A000F" w:tentative="1">
      <w:start w:val="1"/>
      <w:numFmt w:val="decimal"/>
      <w:lvlText w:val="%7."/>
      <w:lvlJc w:val="left"/>
      <w:pPr>
        <w:ind w:left="5811" w:hanging="360"/>
      </w:pPr>
    </w:lvl>
    <w:lvl w:ilvl="7" w:tplc="041A0019" w:tentative="1">
      <w:start w:val="1"/>
      <w:numFmt w:val="lowerLetter"/>
      <w:lvlText w:val="%8."/>
      <w:lvlJc w:val="left"/>
      <w:pPr>
        <w:ind w:left="6531" w:hanging="360"/>
      </w:pPr>
    </w:lvl>
    <w:lvl w:ilvl="8" w:tplc="041A001B" w:tentative="1">
      <w:start w:val="1"/>
      <w:numFmt w:val="lowerRoman"/>
      <w:lvlText w:val="%9."/>
      <w:lvlJc w:val="right"/>
      <w:pPr>
        <w:ind w:left="7251" w:hanging="180"/>
      </w:pPr>
    </w:lvl>
  </w:abstractNum>
  <w:abstractNum w:abstractNumId="35" w15:restartNumberingAfterBreak="0">
    <w:nsid w:val="488278DE"/>
    <w:multiLevelType w:val="hybridMultilevel"/>
    <w:tmpl w:val="0DFE435C"/>
    <w:lvl w:ilvl="0" w:tplc="159EBD4C">
      <w:start w:val="1"/>
      <w:numFmt w:val="lowerLetter"/>
      <w:lvlText w:val="%1)"/>
      <w:lvlJc w:val="left"/>
      <w:pPr>
        <w:ind w:left="405" w:hanging="360"/>
      </w:pPr>
      <w:rPr>
        <w:rFonts w:hint="default"/>
      </w:rPr>
    </w:lvl>
    <w:lvl w:ilvl="1" w:tplc="041A0019" w:tentative="1">
      <w:start w:val="1"/>
      <w:numFmt w:val="lowerLetter"/>
      <w:lvlText w:val="%2."/>
      <w:lvlJc w:val="left"/>
      <w:pPr>
        <w:ind w:left="1125" w:hanging="360"/>
      </w:pPr>
    </w:lvl>
    <w:lvl w:ilvl="2" w:tplc="041A001B" w:tentative="1">
      <w:start w:val="1"/>
      <w:numFmt w:val="lowerRoman"/>
      <w:lvlText w:val="%3."/>
      <w:lvlJc w:val="right"/>
      <w:pPr>
        <w:ind w:left="1845" w:hanging="180"/>
      </w:pPr>
    </w:lvl>
    <w:lvl w:ilvl="3" w:tplc="041A000F" w:tentative="1">
      <w:start w:val="1"/>
      <w:numFmt w:val="decimal"/>
      <w:lvlText w:val="%4."/>
      <w:lvlJc w:val="left"/>
      <w:pPr>
        <w:ind w:left="2565" w:hanging="360"/>
      </w:pPr>
    </w:lvl>
    <w:lvl w:ilvl="4" w:tplc="041A0019" w:tentative="1">
      <w:start w:val="1"/>
      <w:numFmt w:val="lowerLetter"/>
      <w:lvlText w:val="%5."/>
      <w:lvlJc w:val="left"/>
      <w:pPr>
        <w:ind w:left="3285" w:hanging="360"/>
      </w:pPr>
    </w:lvl>
    <w:lvl w:ilvl="5" w:tplc="041A001B" w:tentative="1">
      <w:start w:val="1"/>
      <w:numFmt w:val="lowerRoman"/>
      <w:lvlText w:val="%6."/>
      <w:lvlJc w:val="right"/>
      <w:pPr>
        <w:ind w:left="4005" w:hanging="180"/>
      </w:pPr>
    </w:lvl>
    <w:lvl w:ilvl="6" w:tplc="041A000F" w:tentative="1">
      <w:start w:val="1"/>
      <w:numFmt w:val="decimal"/>
      <w:lvlText w:val="%7."/>
      <w:lvlJc w:val="left"/>
      <w:pPr>
        <w:ind w:left="4725" w:hanging="360"/>
      </w:pPr>
    </w:lvl>
    <w:lvl w:ilvl="7" w:tplc="041A0019" w:tentative="1">
      <w:start w:val="1"/>
      <w:numFmt w:val="lowerLetter"/>
      <w:lvlText w:val="%8."/>
      <w:lvlJc w:val="left"/>
      <w:pPr>
        <w:ind w:left="5445" w:hanging="360"/>
      </w:pPr>
    </w:lvl>
    <w:lvl w:ilvl="8" w:tplc="041A001B" w:tentative="1">
      <w:start w:val="1"/>
      <w:numFmt w:val="lowerRoman"/>
      <w:lvlText w:val="%9."/>
      <w:lvlJc w:val="right"/>
      <w:pPr>
        <w:ind w:left="6165" w:hanging="180"/>
      </w:pPr>
    </w:lvl>
  </w:abstractNum>
  <w:abstractNum w:abstractNumId="36" w15:restartNumberingAfterBreak="0">
    <w:nsid w:val="4C6A34A4"/>
    <w:multiLevelType w:val="hybridMultilevel"/>
    <w:tmpl w:val="77741B38"/>
    <w:lvl w:ilvl="0" w:tplc="041A0017">
      <w:start w:val="1"/>
      <w:numFmt w:val="lowerLetter"/>
      <w:lvlText w:val="%1)"/>
      <w:lvlJc w:val="left"/>
      <w:pPr>
        <w:ind w:left="757" w:hanging="360"/>
      </w:pPr>
      <w:rPr>
        <w:rFonts w:cs="Times New Roman"/>
      </w:rPr>
    </w:lvl>
    <w:lvl w:ilvl="1" w:tplc="041A0019" w:tentative="1">
      <w:start w:val="1"/>
      <w:numFmt w:val="lowerLetter"/>
      <w:lvlText w:val="%2."/>
      <w:lvlJc w:val="left"/>
      <w:pPr>
        <w:ind w:left="1477" w:hanging="360"/>
      </w:pPr>
    </w:lvl>
    <w:lvl w:ilvl="2" w:tplc="041A001B" w:tentative="1">
      <w:start w:val="1"/>
      <w:numFmt w:val="lowerRoman"/>
      <w:lvlText w:val="%3."/>
      <w:lvlJc w:val="right"/>
      <w:pPr>
        <w:ind w:left="2197" w:hanging="180"/>
      </w:pPr>
    </w:lvl>
    <w:lvl w:ilvl="3" w:tplc="041A000F" w:tentative="1">
      <w:start w:val="1"/>
      <w:numFmt w:val="decimal"/>
      <w:lvlText w:val="%4."/>
      <w:lvlJc w:val="left"/>
      <w:pPr>
        <w:ind w:left="2917" w:hanging="360"/>
      </w:pPr>
    </w:lvl>
    <w:lvl w:ilvl="4" w:tplc="041A0019" w:tentative="1">
      <w:start w:val="1"/>
      <w:numFmt w:val="lowerLetter"/>
      <w:lvlText w:val="%5."/>
      <w:lvlJc w:val="left"/>
      <w:pPr>
        <w:ind w:left="3637" w:hanging="360"/>
      </w:pPr>
    </w:lvl>
    <w:lvl w:ilvl="5" w:tplc="041A001B" w:tentative="1">
      <w:start w:val="1"/>
      <w:numFmt w:val="lowerRoman"/>
      <w:lvlText w:val="%6."/>
      <w:lvlJc w:val="right"/>
      <w:pPr>
        <w:ind w:left="4357" w:hanging="180"/>
      </w:pPr>
    </w:lvl>
    <w:lvl w:ilvl="6" w:tplc="041A000F" w:tentative="1">
      <w:start w:val="1"/>
      <w:numFmt w:val="decimal"/>
      <w:lvlText w:val="%7."/>
      <w:lvlJc w:val="left"/>
      <w:pPr>
        <w:ind w:left="5077" w:hanging="360"/>
      </w:pPr>
    </w:lvl>
    <w:lvl w:ilvl="7" w:tplc="041A0019" w:tentative="1">
      <w:start w:val="1"/>
      <w:numFmt w:val="lowerLetter"/>
      <w:lvlText w:val="%8."/>
      <w:lvlJc w:val="left"/>
      <w:pPr>
        <w:ind w:left="5797" w:hanging="360"/>
      </w:pPr>
    </w:lvl>
    <w:lvl w:ilvl="8" w:tplc="041A001B" w:tentative="1">
      <w:start w:val="1"/>
      <w:numFmt w:val="lowerRoman"/>
      <w:lvlText w:val="%9."/>
      <w:lvlJc w:val="right"/>
      <w:pPr>
        <w:ind w:left="6517" w:hanging="180"/>
      </w:pPr>
    </w:lvl>
  </w:abstractNum>
  <w:abstractNum w:abstractNumId="37" w15:restartNumberingAfterBreak="0">
    <w:nsid w:val="4FEC493A"/>
    <w:multiLevelType w:val="hybridMultilevel"/>
    <w:tmpl w:val="DA00C34E"/>
    <w:lvl w:ilvl="0" w:tplc="9336E29A">
      <w:start w:val="1"/>
      <w:numFmt w:val="lowerLetter"/>
      <w:lvlText w:val="%1)"/>
      <w:lvlJc w:val="left"/>
      <w:pPr>
        <w:ind w:left="394" w:hanging="360"/>
      </w:pPr>
      <w:rPr>
        <w:rFonts w:hint="default"/>
      </w:rPr>
    </w:lvl>
    <w:lvl w:ilvl="1" w:tplc="041A0019" w:tentative="1">
      <w:start w:val="1"/>
      <w:numFmt w:val="lowerLetter"/>
      <w:lvlText w:val="%2."/>
      <w:lvlJc w:val="left"/>
      <w:pPr>
        <w:ind w:left="1114" w:hanging="360"/>
      </w:pPr>
    </w:lvl>
    <w:lvl w:ilvl="2" w:tplc="041A001B" w:tentative="1">
      <w:start w:val="1"/>
      <w:numFmt w:val="lowerRoman"/>
      <w:lvlText w:val="%3."/>
      <w:lvlJc w:val="right"/>
      <w:pPr>
        <w:ind w:left="1834" w:hanging="180"/>
      </w:pPr>
    </w:lvl>
    <w:lvl w:ilvl="3" w:tplc="041A000F" w:tentative="1">
      <w:start w:val="1"/>
      <w:numFmt w:val="decimal"/>
      <w:lvlText w:val="%4."/>
      <w:lvlJc w:val="left"/>
      <w:pPr>
        <w:ind w:left="2554" w:hanging="360"/>
      </w:pPr>
    </w:lvl>
    <w:lvl w:ilvl="4" w:tplc="041A0019" w:tentative="1">
      <w:start w:val="1"/>
      <w:numFmt w:val="lowerLetter"/>
      <w:lvlText w:val="%5."/>
      <w:lvlJc w:val="left"/>
      <w:pPr>
        <w:ind w:left="3274" w:hanging="360"/>
      </w:pPr>
    </w:lvl>
    <w:lvl w:ilvl="5" w:tplc="041A001B" w:tentative="1">
      <w:start w:val="1"/>
      <w:numFmt w:val="lowerRoman"/>
      <w:lvlText w:val="%6."/>
      <w:lvlJc w:val="right"/>
      <w:pPr>
        <w:ind w:left="3994" w:hanging="180"/>
      </w:pPr>
    </w:lvl>
    <w:lvl w:ilvl="6" w:tplc="041A000F" w:tentative="1">
      <w:start w:val="1"/>
      <w:numFmt w:val="decimal"/>
      <w:lvlText w:val="%7."/>
      <w:lvlJc w:val="left"/>
      <w:pPr>
        <w:ind w:left="4714" w:hanging="360"/>
      </w:pPr>
    </w:lvl>
    <w:lvl w:ilvl="7" w:tplc="041A0019" w:tentative="1">
      <w:start w:val="1"/>
      <w:numFmt w:val="lowerLetter"/>
      <w:lvlText w:val="%8."/>
      <w:lvlJc w:val="left"/>
      <w:pPr>
        <w:ind w:left="5434" w:hanging="360"/>
      </w:pPr>
    </w:lvl>
    <w:lvl w:ilvl="8" w:tplc="041A001B" w:tentative="1">
      <w:start w:val="1"/>
      <w:numFmt w:val="lowerRoman"/>
      <w:lvlText w:val="%9."/>
      <w:lvlJc w:val="right"/>
      <w:pPr>
        <w:ind w:left="6154" w:hanging="180"/>
      </w:pPr>
    </w:lvl>
  </w:abstractNum>
  <w:abstractNum w:abstractNumId="38" w15:restartNumberingAfterBreak="0">
    <w:nsid w:val="51C832E9"/>
    <w:multiLevelType w:val="hybridMultilevel"/>
    <w:tmpl w:val="6E72A242"/>
    <w:lvl w:ilvl="0" w:tplc="5936C638">
      <w:start w:val="1"/>
      <w:numFmt w:val="lowerLetter"/>
      <w:lvlText w:val="%1)"/>
      <w:lvlJc w:val="left"/>
      <w:pPr>
        <w:ind w:left="1080" w:hanging="360"/>
      </w:pPr>
      <w:rPr>
        <w:rFonts w:hint="default"/>
        <w:color w:val="auto"/>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9" w15:restartNumberingAfterBreak="0">
    <w:nsid w:val="52F1342F"/>
    <w:multiLevelType w:val="hybridMultilevel"/>
    <w:tmpl w:val="647EAEE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53F512DF"/>
    <w:multiLevelType w:val="hybridMultilevel"/>
    <w:tmpl w:val="7A766002"/>
    <w:lvl w:ilvl="0" w:tplc="F86A949A">
      <w:start w:val="1"/>
      <w:numFmt w:val="lowerLetter"/>
      <w:lvlText w:val="%1)"/>
      <w:lvlJc w:val="left"/>
      <w:pPr>
        <w:ind w:left="720" w:hanging="360"/>
      </w:pPr>
      <w:rPr>
        <w:rFonts w:eastAsia="Calibr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56D16A22"/>
    <w:multiLevelType w:val="hybridMultilevel"/>
    <w:tmpl w:val="53F8DAD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56D872E8"/>
    <w:multiLevelType w:val="hybridMultilevel"/>
    <w:tmpl w:val="3A4847A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5E453E6D"/>
    <w:multiLevelType w:val="hybridMultilevel"/>
    <w:tmpl w:val="B5C48D6E"/>
    <w:lvl w:ilvl="0" w:tplc="099E4DCA">
      <w:start w:val="1"/>
      <w:numFmt w:val="lowerLetter"/>
      <w:lvlText w:val="%1)"/>
      <w:lvlJc w:val="left"/>
      <w:pPr>
        <w:ind w:left="819" w:hanging="360"/>
      </w:pPr>
      <w:rPr>
        <w:rFonts w:hint="default"/>
      </w:rPr>
    </w:lvl>
    <w:lvl w:ilvl="1" w:tplc="041A0019" w:tentative="1">
      <w:start w:val="1"/>
      <w:numFmt w:val="lowerLetter"/>
      <w:lvlText w:val="%2."/>
      <w:lvlJc w:val="left"/>
      <w:pPr>
        <w:ind w:left="1539" w:hanging="360"/>
      </w:pPr>
    </w:lvl>
    <w:lvl w:ilvl="2" w:tplc="041A001B" w:tentative="1">
      <w:start w:val="1"/>
      <w:numFmt w:val="lowerRoman"/>
      <w:lvlText w:val="%3."/>
      <w:lvlJc w:val="right"/>
      <w:pPr>
        <w:ind w:left="2259" w:hanging="180"/>
      </w:pPr>
    </w:lvl>
    <w:lvl w:ilvl="3" w:tplc="041A000F" w:tentative="1">
      <w:start w:val="1"/>
      <w:numFmt w:val="decimal"/>
      <w:lvlText w:val="%4."/>
      <w:lvlJc w:val="left"/>
      <w:pPr>
        <w:ind w:left="2979" w:hanging="360"/>
      </w:pPr>
    </w:lvl>
    <w:lvl w:ilvl="4" w:tplc="041A0019" w:tentative="1">
      <w:start w:val="1"/>
      <w:numFmt w:val="lowerLetter"/>
      <w:lvlText w:val="%5."/>
      <w:lvlJc w:val="left"/>
      <w:pPr>
        <w:ind w:left="3699" w:hanging="360"/>
      </w:pPr>
    </w:lvl>
    <w:lvl w:ilvl="5" w:tplc="041A001B" w:tentative="1">
      <w:start w:val="1"/>
      <w:numFmt w:val="lowerRoman"/>
      <w:lvlText w:val="%6."/>
      <w:lvlJc w:val="right"/>
      <w:pPr>
        <w:ind w:left="4419" w:hanging="180"/>
      </w:pPr>
    </w:lvl>
    <w:lvl w:ilvl="6" w:tplc="041A000F" w:tentative="1">
      <w:start w:val="1"/>
      <w:numFmt w:val="decimal"/>
      <w:lvlText w:val="%7."/>
      <w:lvlJc w:val="left"/>
      <w:pPr>
        <w:ind w:left="5139" w:hanging="360"/>
      </w:pPr>
    </w:lvl>
    <w:lvl w:ilvl="7" w:tplc="041A0019" w:tentative="1">
      <w:start w:val="1"/>
      <w:numFmt w:val="lowerLetter"/>
      <w:lvlText w:val="%8."/>
      <w:lvlJc w:val="left"/>
      <w:pPr>
        <w:ind w:left="5859" w:hanging="360"/>
      </w:pPr>
    </w:lvl>
    <w:lvl w:ilvl="8" w:tplc="041A001B" w:tentative="1">
      <w:start w:val="1"/>
      <w:numFmt w:val="lowerRoman"/>
      <w:lvlText w:val="%9."/>
      <w:lvlJc w:val="right"/>
      <w:pPr>
        <w:ind w:left="6579" w:hanging="180"/>
      </w:pPr>
    </w:lvl>
  </w:abstractNum>
  <w:abstractNum w:abstractNumId="44" w15:restartNumberingAfterBreak="0">
    <w:nsid w:val="64B42598"/>
    <w:multiLevelType w:val="hybridMultilevel"/>
    <w:tmpl w:val="DDEAE920"/>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69AC2DC1"/>
    <w:multiLevelType w:val="hybridMultilevel"/>
    <w:tmpl w:val="710C736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73F72414"/>
    <w:multiLevelType w:val="hybridMultilevel"/>
    <w:tmpl w:val="BBF07FB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76EE63D8"/>
    <w:multiLevelType w:val="hybridMultilevel"/>
    <w:tmpl w:val="0196344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7B48435E"/>
    <w:multiLevelType w:val="hybridMultilevel"/>
    <w:tmpl w:val="2B76A6B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15:restartNumberingAfterBreak="0">
    <w:nsid w:val="7E6842DD"/>
    <w:multiLevelType w:val="hybridMultilevel"/>
    <w:tmpl w:val="A3E6362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4"/>
  </w:num>
  <w:num w:numId="2">
    <w:abstractNumId w:val="13"/>
  </w:num>
  <w:num w:numId="3">
    <w:abstractNumId w:val="41"/>
  </w:num>
  <w:num w:numId="4">
    <w:abstractNumId w:val="15"/>
  </w:num>
  <w:num w:numId="5">
    <w:abstractNumId w:val="39"/>
  </w:num>
  <w:num w:numId="6">
    <w:abstractNumId w:val="26"/>
  </w:num>
  <w:num w:numId="7">
    <w:abstractNumId w:val="12"/>
  </w:num>
  <w:num w:numId="8">
    <w:abstractNumId w:val="28"/>
  </w:num>
  <w:num w:numId="9">
    <w:abstractNumId w:val="49"/>
  </w:num>
  <w:num w:numId="10">
    <w:abstractNumId w:val="43"/>
  </w:num>
  <w:num w:numId="11">
    <w:abstractNumId w:val="4"/>
  </w:num>
  <w:num w:numId="12">
    <w:abstractNumId w:val="18"/>
  </w:num>
  <w:num w:numId="13">
    <w:abstractNumId w:val="45"/>
  </w:num>
  <w:num w:numId="14">
    <w:abstractNumId w:val="37"/>
  </w:num>
  <w:num w:numId="15">
    <w:abstractNumId w:val="40"/>
  </w:num>
  <w:num w:numId="16">
    <w:abstractNumId w:val="35"/>
  </w:num>
  <w:num w:numId="17">
    <w:abstractNumId w:val="47"/>
  </w:num>
  <w:num w:numId="18">
    <w:abstractNumId w:val="19"/>
  </w:num>
  <w:num w:numId="19">
    <w:abstractNumId w:val="32"/>
  </w:num>
  <w:num w:numId="20">
    <w:abstractNumId w:val="25"/>
  </w:num>
  <w:num w:numId="21">
    <w:abstractNumId w:val="42"/>
  </w:num>
  <w:num w:numId="22">
    <w:abstractNumId w:val="3"/>
  </w:num>
  <w:num w:numId="23">
    <w:abstractNumId w:val="5"/>
  </w:num>
  <w:num w:numId="24">
    <w:abstractNumId w:val="17"/>
  </w:num>
  <w:num w:numId="25">
    <w:abstractNumId w:val="34"/>
  </w:num>
  <w:num w:numId="26">
    <w:abstractNumId w:val="46"/>
  </w:num>
  <w:num w:numId="27">
    <w:abstractNumId w:val="21"/>
  </w:num>
  <w:num w:numId="28">
    <w:abstractNumId w:val="16"/>
  </w:num>
  <w:num w:numId="29">
    <w:abstractNumId w:val="30"/>
  </w:num>
  <w:num w:numId="30">
    <w:abstractNumId w:val="48"/>
  </w:num>
  <w:num w:numId="31">
    <w:abstractNumId w:val="27"/>
  </w:num>
  <w:num w:numId="32">
    <w:abstractNumId w:val="6"/>
  </w:num>
  <w:num w:numId="33">
    <w:abstractNumId w:val="0"/>
  </w:num>
  <w:num w:numId="34">
    <w:abstractNumId w:val="11"/>
  </w:num>
  <w:num w:numId="35">
    <w:abstractNumId w:val="7"/>
  </w:num>
  <w:num w:numId="36">
    <w:abstractNumId w:val="2"/>
  </w:num>
  <w:num w:numId="37">
    <w:abstractNumId w:val="44"/>
  </w:num>
  <w:num w:numId="38">
    <w:abstractNumId w:val="23"/>
  </w:num>
  <w:num w:numId="39">
    <w:abstractNumId w:val="36"/>
  </w:num>
  <w:num w:numId="40">
    <w:abstractNumId w:val="1"/>
  </w:num>
  <w:num w:numId="41">
    <w:abstractNumId w:val="22"/>
  </w:num>
  <w:num w:numId="42">
    <w:abstractNumId w:val="38"/>
  </w:num>
  <w:num w:numId="43">
    <w:abstractNumId w:val="8"/>
  </w:num>
  <w:num w:numId="44">
    <w:abstractNumId w:val="20"/>
  </w:num>
  <w:num w:numId="45">
    <w:abstractNumId w:val="10"/>
  </w:num>
  <w:num w:numId="46">
    <w:abstractNumId w:val="29"/>
  </w:num>
  <w:num w:numId="47">
    <w:abstractNumId w:val="9"/>
  </w:num>
  <w:num w:numId="48">
    <w:abstractNumId w:val="14"/>
  </w:num>
  <w:num w:numId="49">
    <w:abstractNumId w:val="31"/>
  </w:num>
  <w:num w:numId="50">
    <w:abstractNumId w:val="33"/>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atjana">
    <w15:presenceInfo w15:providerId="None" w15:userId="Tatja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6D82"/>
    <w:rsid w:val="00000834"/>
    <w:rsid w:val="00003068"/>
    <w:rsid w:val="000036DB"/>
    <w:rsid w:val="0000523C"/>
    <w:rsid w:val="00005510"/>
    <w:rsid w:val="00005AEC"/>
    <w:rsid w:val="00006C90"/>
    <w:rsid w:val="0001533E"/>
    <w:rsid w:val="00015CF1"/>
    <w:rsid w:val="0001602C"/>
    <w:rsid w:val="000166D1"/>
    <w:rsid w:val="00016F83"/>
    <w:rsid w:val="0002210F"/>
    <w:rsid w:val="00027550"/>
    <w:rsid w:val="000326C0"/>
    <w:rsid w:val="0003798E"/>
    <w:rsid w:val="000409DF"/>
    <w:rsid w:val="0004135F"/>
    <w:rsid w:val="000440DF"/>
    <w:rsid w:val="000454DD"/>
    <w:rsid w:val="00045E7F"/>
    <w:rsid w:val="00047CB6"/>
    <w:rsid w:val="0005012B"/>
    <w:rsid w:val="00050398"/>
    <w:rsid w:val="000548AE"/>
    <w:rsid w:val="00064EB5"/>
    <w:rsid w:val="0006733F"/>
    <w:rsid w:val="00067477"/>
    <w:rsid w:val="00067CA2"/>
    <w:rsid w:val="0007143E"/>
    <w:rsid w:val="00076855"/>
    <w:rsid w:val="000779A9"/>
    <w:rsid w:val="00077BC6"/>
    <w:rsid w:val="0008160D"/>
    <w:rsid w:val="000838F2"/>
    <w:rsid w:val="00085A18"/>
    <w:rsid w:val="00085BF2"/>
    <w:rsid w:val="00086A6E"/>
    <w:rsid w:val="0008729E"/>
    <w:rsid w:val="000929CC"/>
    <w:rsid w:val="00093C95"/>
    <w:rsid w:val="00094D5F"/>
    <w:rsid w:val="000959F2"/>
    <w:rsid w:val="00096C9F"/>
    <w:rsid w:val="00097496"/>
    <w:rsid w:val="00097733"/>
    <w:rsid w:val="000A2637"/>
    <w:rsid w:val="000A270E"/>
    <w:rsid w:val="000A3159"/>
    <w:rsid w:val="000B49E7"/>
    <w:rsid w:val="000B574D"/>
    <w:rsid w:val="000B6970"/>
    <w:rsid w:val="000C0A55"/>
    <w:rsid w:val="000C313F"/>
    <w:rsid w:val="000C6DB6"/>
    <w:rsid w:val="000D47C8"/>
    <w:rsid w:val="000D527D"/>
    <w:rsid w:val="000D57CC"/>
    <w:rsid w:val="000D7BA8"/>
    <w:rsid w:val="000E357B"/>
    <w:rsid w:val="000E4F81"/>
    <w:rsid w:val="000E5652"/>
    <w:rsid w:val="000E6E0B"/>
    <w:rsid w:val="000E768B"/>
    <w:rsid w:val="000F5030"/>
    <w:rsid w:val="000F6A4C"/>
    <w:rsid w:val="001028E7"/>
    <w:rsid w:val="00104CAB"/>
    <w:rsid w:val="0010601C"/>
    <w:rsid w:val="001060C3"/>
    <w:rsid w:val="00107802"/>
    <w:rsid w:val="00111155"/>
    <w:rsid w:val="00111167"/>
    <w:rsid w:val="00112170"/>
    <w:rsid w:val="001148D2"/>
    <w:rsid w:val="00122CFB"/>
    <w:rsid w:val="001235DB"/>
    <w:rsid w:val="00123B59"/>
    <w:rsid w:val="001352ED"/>
    <w:rsid w:val="001435E8"/>
    <w:rsid w:val="0014639F"/>
    <w:rsid w:val="0015654A"/>
    <w:rsid w:val="001574A7"/>
    <w:rsid w:val="0015765B"/>
    <w:rsid w:val="00160A06"/>
    <w:rsid w:val="00161BBE"/>
    <w:rsid w:val="00162D48"/>
    <w:rsid w:val="00163802"/>
    <w:rsid w:val="00163C30"/>
    <w:rsid w:val="00165077"/>
    <w:rsid w:val="001659A5"/>
    <w:rsid w:val="00165B05"/>
    <w:rsid w:val="00166D7E"/>
    <w:rsid w:val="001720BC"/>
    <w:rsid w:val="00173290"/>
    <w:rsid w:val="00173BCA"/>
    <w:rsid w:val="00175B94"/>
    <w:rsid w:val="001776F5"/>
    <w:rsid w:val="00180E58"/>
    <w:rsid w:val="001824CE"/>
    <w:rsid w:val="0018344C"/>
    <w:rsid w:val="00185729"/>
    <w:rsid w:val="001863B1"/>
    <w:rsid w:val="00187A9E"/>
    <w:rsid w:val="00190678"/>
    <w:rsid w:val="00190F95"/>
    <w:rsid w:val="001916E0"/>
    <w:rsid w:val="001918AE"/>
    <w:rsid w:val="00195488"/>
    <w:rsid w:val="001955B1"/>
    <w:rsid w:val="001A207B"/>
    <w:rsid w:val="001A40CA"/>
    <w:rsid w:val="001A45D6"/>
    <w:rsid w:val="001A697C"/>
    <w:rsid w:val="001A7D51"/>
    <w:rsid w:val="001B065D"/>
    <w:rsid w:val="001B0672"/>
    <w:rsid w:val="001B3445"/>
    <w:rsid w:val="001B392A"/>
    <w:rsid w:val="001B4CF8"/>
    <w:rsid w:val="001B4D79"/>
    <w:rsid w:val="001B59A8"/>
    <w:rsid w:val="001C2C86"/>
    <w:rsid w:val="001C3703"/>
    <w:rsid w:val="001C3CBA"/>
    <w:rsid w:val="001C77E4"/>
    <w:rsid w:val="001C7D7D"/>
    <w:rsid w:val="001D09EE"/>
    <w:rsid w:val="001D1358"/>
    <w:rsid w:val="001D136B"/>
    <w:rsid w:val="001D3FFA"/>
    <w:rsid w:val="001D519E"/>
    <w:rsid w:val="001D55F8"/>
    <w:rsid w:val="001D59B6"/>
    <w:rsid w:val="001D6B01"/>
    <w:rsid w:val="001E31DD"/>
    <w:rsid w:val="001E71A5"/>
    <w:rsid w:val="001F144A"/>
    <w:rsid w:val="001F3188"/>
    <w:rsid w:val="001F352F"/>
    <w:rsid w:val="001F593A"/>
    <w:rsid w:val="001F63A7"/>
    <w:rsid w:val="001F71DB"/>
    <w:rsid w:val="001F7679"/>
    <w:rsid w:val="00201E50"/>
    <w:rsid w:val="0020226A"/>
    <w:rsid w:val="0020590B"/>
    <w:rsid w:val="00206607"/>
    <w:rsid w:val="002078F5"/>
    <w:rsid w:val="00207DAE"/>
    <w:rsid w:val="002216AA"/>
    <w:rsid w:val="00224D53"/>
    <w:rsid w:val="002327E4"/>
    <w:rsid w:val="00236FBC"/>
    <w:rsid w:val="00241E2E"/>
    <w:rsid w:val="00241ECE"/>
    <w:rsid w:val="00242170"/>
    <w:rsid w:val="00243719"/>
    <w:rsid w:val="002444DC"/>
    <w:rsid w:val="00244934"/>
    <w:rsid w:val="0024705E"/>
    <w:rsid w:val="00251337"/>
    <w:rsid w:val="00255D79"/>
    <w:rsid w:val="002724BF"/>
    <w:rsid w:val="00282035"/>
    <w:rsid w:val="00290F8F"/>
    <w:rsid w:val="002919BF"/>
    <w:rsid w:val="00292A77"/>
    <w:rsid w:val="002A0E26"/>
    <w:rsid w:val="002A15BF"/>
    <w:rsid w:val="002A4208"/>
    <w:rsid w:val="002A4A5B"/>
    <w:rsid w:val="002B10B1"/>
    <w:rsid w:val="002B5905"/>
    <w:rsid w:val="002B68B8"/>
    <w:rsid w:val="002B7421"/>
    <w:rsid w:val="002C4778"/>
    <w:rsid w:val="002C5F0D"/>
    <w:rsid w:val="002D0B7D"/>
    <w:rsid w:val="002D0FD0"/>
    <w:rsid w:val="002D3197"/>
    <w:rsid w:val="002D3AA0"/>
    <w:rsid w:val="002D5067"/>
    <w:rsid w:val="002D6F3C"/>
    <w:rsid w:val="002E11D4"/>
    <w:rsid w:val="002E1559"/>
    <w:rsid w:val="002E2F78"/>
    <w:rsid w:val="002E45DC"/>
    <w:rsid w:val="002E4C2D"/>
    <w:rsid w:val="002E6129"/>
    <w:rsid w:val="002E7736"/>
    <w:rsid w:val="002F04E9"/>
    <w:rsid w:val="002F0DBC"/>
    <w:rsid w:val="002F22D8"/>
    <w:rsid w:val="002F29B1"/>
    <w:rsid w:val="002F2DBA"/>
    <w:rsid w:val="002F38AD"/>
    <w:rsid w:val="002F7064"/>
    <w:rsid w:val="003006CB"/>
    <w:rsid w:val="00300885"/>
    <w:rsid w:val="00301239"/>
    <w:rsid w:val="00304532"/>
    <w:rsid w:val="00305240"/>
    <w:rsid w:val="00305D1D"/>
    <w:rsid w:val="00305D70"/>
    <w:rsid w:val="00306C90"/>
    <w:rsid w:val="00311EDA"/>
    <w:rsid w:val="0031557D"/>
    <w:rsid w:val="003177C5"/>
    <w:rsid w:val="00320DCA"/>
    <w:rsid w:val="00324DC8"/>
    <w:rsid w:val="00326DD1"/>
    <w:rsid w:val="003313CC"/>
    <w:rsid w:val="003332E6"/>
    <w:rsid w:val="00335208"/>
    <w:rsid w:val="003355DA"/>
    <w:rsid w:val="003365D3"/>
    <w:rsid w:val="003454F6"/>
    <w:rsid w:val="00347C10"/>
    <w:rsid w:val="003533EB"/>
    <w:rsid w:val="00353B86"/>
    <w:rsid w:val="00354679"/>
    <w:rsid w:val="00356E52"/>
    <w:rsid w:val="003574C6"/>
    <w:rsid w:val="00361A90"/>
    <w:rsid w:val="003628B2"/>
    <w:rsid w:val="00364041"/>
    <w:rsid w:val="00370366"/>
    <w:rsid w:val="00373695"/>
    <w:rsid w:val="003739D2"/>
    <w:rsid w:val="00373C22"/>
    <w:rsid w:val="003752F2"/>
    <w:rsid w:val="003767A7"/>
    <w:rsid w:val="00384DB8"/>
    <w:rsid w:val="00386B68"/>
    <w:rsid w:val="003911AB"/>
    <w:rsid w:val="003925C0"/>
    <w:rsid w:val="003934DC"/>
    <w:rsid w:val="00394D3D"/>
    <w:rsid w:val="003959C0"/>
    <w:rsid w:val="003A06E9"/>
    <w:rsid w:val="003A1C11"/>
    <w:rsid w:val="003A5B87"/>
    <w:rsid w:val="003A6097"/>
    <w:rsid w:val="003A685D"/>
    <w:rsid w:val="003B35E0"/>
    <w:rsid w:val="003B468E"/>
    <w:rsid w:val="003B6F42"/>
    <w:rsid w:val="003B726F"/>
    <w:rsid w:val="003C0961"/>
    <w:rsid w:val="003C0D4D"/>
    <w:rsid w:val="003C26FA"/>
    <w:rsid w:val="003C2842"/>
    <w:rsid w:val="003C2DEA"/>
    <w:rsid w:val="003D03E2"/>
    <w:rsid w:val="003D08F6"/>
    <w:rsid w:val="003D1045"/>
    <w:rsid w:val="003D4A43"/>
    <w:rsid w:val="003D66AA"/>
    <w:rsid w:val="003D747A"/>
    <w:rsid w:val="003E113E"/>
    <w:rsid w:val="003E4EBC"/>
    <w:rsid w:val="003F31B3"/>
    <w:rsid w:val="003F6369"/>
    <w:rsid w:val="00401EA0"/>
    <w:rsid w:val="0040388C"/>
    <w:rsid w:val="004046AD"/>
    <w:rsid w:val="004050C7"/>
    <w:rsid w:val="00407DAF"/>
    <w:rsid w:val="00407EA8"/>
    <w:rsid w:val="0041461C"/>
    <w:rsid w:val="0042021D"/>
    <w:rsid w:val="004223B2"/>
    <w:rsid w:val="004227F7"/>
    <w:rsid w:val="00423E0C"/>
    <w:rsid w:val="004255EB"/>
    <w:rsid w:val="00425DE7"/>
    <w:rsid w:val="0043147B"/>
    <w:rsid w:val="00431ED9"/>
    <w:rsid w:val="00432455"/>
    <w:rsid w:val="00437073"/>
    <w:rsid w:val="004371D2"/>
    <w:rsid w:val="00440566"/>
    <w:rsid w:val="00440EE7"/>
    <w:rsid w:val="00444E07"/>
    <w:rsid w:val="004466A1"/>
    <w:rsid w:val="0045289C"/>
    <w:rsid w:val="00457637"/>
    <w:rsid w:val="00457BCC"/>
    <w:rsid w:val="004636CA"/>
    <w:rsid w:val="00464A57"/>
    <w:rsid w:val="00475FF9"/>
    <w:rsid w:val="00476921"/>
    <w:rsid w:val="004778BB"/>
    <w:rsid w:val="00477989"/>
    <w:rsid w:val="00480653"/>
    <w:rsid w:val="00481D7B"/>
    <w:rsid w:val="0048320C"/>
    <w:rsid w:val="00486AA5"/>
    <w:rsid w:val="0049218D"/>
    <w:rsid w:val="00493B99"/>
    <w:rsid w:val="004944F8"/>
    <w:rsid w:val="00496083"/>
    <w:rsid w:val="004A051A"/>
    <w:rsid w:val="004A6D21"/>
    <w:rsid w:val="004B0F78"/>
    <w:rsid w:val="004B1A59"/>
    <w:rsid w:val="004B26A9"/>
    <w:rsid w:val="004B52C3"/>
    <w:rsid w:val="004C0F77"/>
    <w:rsid w:val="004C2A15"/>
    <w:rsid w:val="004C42AB"/>
    <w:rsid w:val="004C66B0"/>
    <w:rsid w:val="004C6F99"/>
    <w:rsid w:val="004D6A08"/>
    <w:rsid w:val="004E007D"/>
    <w:rsid w:val="004F1B75"/>
    <w:rsid w:val="004F2765"/>
    <w:rsid w:val="004F351C"/>
    <w:rsid w:val="005031D6"/>
    <w:rsid w:val="00504515"/>
    <w:rsid w:val="00504F60"/>
    <w:rsid w:val="00507598"/>
    <w:rsid w:val="0051480A"/>
    <w:rsid w:val="00515CF1"/>
    <w:rsid w:val="00530AC8"/>
    <w:rsid w:val="00531899"/>
    <w:rsid w:val="005370BC"/>
    <w:rsid w:val="00537A8A"/>
    <w:rsid w:val="0054024A"/>
    <w:rsid w:val="005429BD"/>
    <w:rsid w:val="00546C6E"/>
    <w:rsid w:val="005479E7"/>
    <w:rsid w:val="005502EC"/>
    <w:rsid w:val="00551C31"/>
    <w:rsid w:val="00551CC8"/>
    <w:rsid w:val="00554065"/>
    <w:rsid w:val="005561A6"/>
    <w:rsid w:val="00557CF1"/>
    <w:rsid w:val="00561814"/>
    <w:rsid w:val="005661BD"/>
    <w:rsid w:val="00566B40"/>
    <w:rsid w:val="005720EC"/>
    <w:rsid w:val="00572614"/>
    <w:rsid w:val="00572AF9"/>
    <w:rsid w:val="00572DA3"/>
    <w:rsid w:val="0057534E"/>
    <w:rsid w:val="00575DFE"/>
    <w:rsid w:val="00576D82"/>
    <w:rsid w:val="00581037"/>
    <w:rsid w:val="00582FBC"/>
    <w:rsid w:val="0058356E"/>
    <w:rsid w:val="005879A8"/>
    <w:rsid w:val="0059000B"/>
    <w:rsid w:val="00591694"/>
    <w:rsid w:val="0059202D"/>
    <w:rsid w:val="00594485"/>
    <w:rsid w:val="005A0A4B"/>
    <w:rsid w:val="005A14AE"/>
    <w:rsid w:val="005A24E5"/>
    <w:rsid w:val="005A46D6"/>
    <w:rsid w:val="005A471F"/>
    <w:rsid w:val="005B0D26"/>
    <w:rsid w:val="005B2A6F"/>
    <w:rsid w:val="005D00C8"/>
    <w:rsid w:val="005D1A4F"/>
    <w:rsid w:val="005D2A36"/>
    <w:rsid w:val="005D2FD3"/>
    <w:rsid w:val="005D5991"/>
    <w:rsid w:val="005D5E63"/>
    <w:rsid w:val="005E0CF6"/>
    <w:rsid w:val="005E119E"/>
    <w:rsid w:val="005E2322"/>
    <w:rsid w:val="005E6C53"/>
    <w:rsid w:val="005F1E32"/>
    <w:rsid w:val="00600D28"/>
    <w:rsid w:val="00604B07"/>
    <w:rsid w:val="00604FB4"/>
    <w:rsid w:val="006053F2"/>
    <w:rsid w:val="00605589"/>
    <w:rsid w:val="0060650C"/>
    <w:rsid w:val="00615D52"/>
    <w:rsid w:val="006165DF"/>
    <w:rsid w:val="00624DF2"/>
    <w:rsid w:val="006348BB"/>
    <w:rsid w:val="00636B5D"/>
    <w:rsid w:val="00637166"/>
    <w:rsid w:val="00643091"/>
    <w:rsid w:val="00646107"/>
    <w:rsid w:val="00647E44"/>
    <w:rsid w:val="00650C56"/>
    <w:rsid w:val="00652079"/>
    <w:rsid w:val="0065305E"/>
    <w:rsid w:val="006533F4"/>
    <w:rsid w:val="0065538F"/>
    <w:rsid w:val="00656879"/>
    <w:rsid w:val="006623BB"/>
    <w:rsid w:val="006634C0"/>
    <w:rsid w:val="0066453A"/>
    <w:rsid w:val="00665B9F"/>
    <w:rsid w:val="006668BE"/>
    <w:rsid w:val="00667927"/>
    <w:rsid w:val="00673D80"/>
    <w:rsid w:val="0067440E"/>
    <w:rsid w:val="006766F7"/>
    <w:rsid w:val="006807F5"/>
    <w:rsid w:val="00681188"/>
    <w:rsid w:val="00682B0C"/>
    <w:rsid w:val="00686E84"/>
    <w:rsid w:val="0068718C"/>
    <w:rsid w:val="006921BA"/>
    <w:rsid w:val="00693076"/>
    <w:rsid w:val="006A08FA"/>
    <w:rsid w:val="006A15B8"/>
    <w:rsid w:val="006A2BAA"/>
    <w:rsid w:val="006A2E5D"/>
    <w:rsid w:val="006B03BF"/>
    <w:rsid w:val="006B0676"/>
    <w:rsid w:val="006B4378"/>
    <w:rsid w:val="006B475C"/>
    <w:rsid w:val="006B5337"/>
    <w:rsid w:val="006B5935"/>
    <w:rsid w:val="006B5B73"/>
    <w:rsid w:val="006B74A7"/>
    <w:rsid w:val="006C1233"/>
    <w:rsid w:val="006C1973"/>
    <w:rsid w:val="006C4C20"/>
    <w:rsid w:val="006C50C4"/>
    <w:rsid w:val="006C635C"/>
    <w:rsid w:val="006D03C7"/>
    <w:rsid w:val="006D4E33"/>
    <w:rsid w:val="006D6AA1"/>
    <w:rsid w:val="006E0886"/>
    <w:rsid w:val="006E1F6F"/>
    <w:rsid w:val="006E26E5"/>
    <w:rsid w:val="006E3017"/>
    <w:rsid w:val="006E3F6C"/>
    <w:rsid w:val="006F0223"/>
    <w:rsid w:val="006F094B"/>
    <w:rsid w:val="006F1BD1"/>
    <w:rsid w:val="006F271C"/>
    <w:rsid w:val="006F290D"/>
    <w:rsid w:val="006F4037"/>
    <w:rsid w:val="006F41F2"/>
    <w:rsid w:val="006F5370"/>
    <w:rsid w:val="006F586A"/>
    <w:rsid w:val="007027FA"/>
    <w:rsid w:val="00702DB8"/>
    <w:rsid w:val="00704D6D"/>
    <w:rsid w:val="00710160"/>
    <w:rsid w:val="007128BE"/>
    <w:rsid w:val="00715427"/>
    <w:rsid w:val="00716870"/>
    <w:rsid w:val="007224ED"/>
    <w:rsid w:val="00725B4E"/>
    <w:rsid w:val="00727A85"/>
    <w:rsid w:val="00730EE3"/>
    <w:rsid w:val="00732110"/>
    <w:rsid w:val="0073297B"/>
    <w:rsid w:val="007356A9"/>
    <w:rsid w:val="00736993"/>
    <w:rsid w:val="007376C0"/>
    <w:rsid w:val="00741F72"/>
    <w:rsid w:val="00742722"/>
    <w:rsid w:val="007458D0"/>
    <w:rsid w:val="007516A9"/>
    <w:rsid w:val="00752031"/>
    <w:rsid w:val="00754433"/>
    <w:rsid w:val="0075450F"/>
    <w:rsid w:val="00760A85"/>
    <w:rsid w:val="007625F6"/>
    <w:rsid w:val="00772D18"/>
    <w:rsid w:val="00782A1F"/>
    <w:rsid w:val="007843B7"/>
    <w:rsid w:val="00784B41"/>
    <w:rsid w:val="007853D0"/>
    <w:rsid w:val="00787E6F"/>
    <w:rsid w:val="0079078C"/>
    <w:rsid w:val="0079142E"/>
    <w:rsid w:val="007A0350"/>
    <w:rsid w:val="007A59C6"/>
    <w:rsid w:val="007A6B55"/>
    <w:rsid w:val="007A740A"/>
    <w:rsid w:val="007A7DBB"/>
    <w:rsid w:val="007B0FA0"/>
    <w:rsid w:val="007B1082"/>
    <w:rsid w:val="007B1C88"/>
    <w:rsid w:val="007B6D5E"/>
    <w:rsid w:val="007B7C82"/>
    <w:rsid w:val="007C233F"/>
    <w:rsid w:val="007C4CD7"/>
    <w:rsid w:val="007C5166"/>
    <w:rsid w:val="007C7849"/>
    <w:rsid w:val="007D09E2"/>
    <w:rsid w:val="007D5624"/>
    <w:rsid w:val="007E0061"/>
    <w:rsid w:val="007E2BB7"/>
    <w:rsid w:val="007E4697"/>
    <w:rsid w:val="007E4F02"/>
    <w:rsid w:val="007F1BF1"/>
    <w:rsid w:val="007F1EA1"/>
    <w:rsid w:val="007F3653"/>
    <w:rsid w:val="00801168"/>
    <w:rsid w:val="00801EF0"/>
    <w:rsid w:val="008032A9"/>
    <w:rsid w:val="00806A59"/>
    <w:rsid w:val="00807024"/>
    <w:rsid w:val="00807383"/>
    <w:rsid w:val="008126EE"/>
    <w:rsid w:val="008208DB"/>
    <w:rsid w:val="008225C6"/>
    <w:rsid w:val="00826345"/>
    <w:rsid w:val="00831498"/>
    <w:rsid w:val="00831BC3"/>
    <w:rsid w:val="00837C54"/>
    <w:rsid w:val="00837F54"/>
    <w:rsid w:val="008442E8"/>
    <w:rsid w:val="00844DB7"/>
    <w:rsid w:val="00845979"/>
    <w:rsid w:val="00847826"/>
    <w:rsid w:val="008507CD"/>
    <w:rsid w:val="00850819"/>
    <w:rsid w:val="00850893"/>
    <w:rsid w:val="00853568"/>
    <w:rsid w:val="00855E30"/>
    <w:rsid w:val="0085651E"/>
    <w:rsid w:val="0085664D"/>
    <w:rsid w:val="0086005B"/>
    <w:rsid w:val="00860960"/>
    <w:rsid w:val="008626B7"/>
    <w:rsid w:val="0086423A"/>
    <w:rsid w:val="00864FC3"/>
    <w:rsid w:val="008675E0"/>
    <w:rsid w:val="00871091"/>
    <w:rsid w:val="00871C1C"/>
    <w:rsid w:val="008764FF"/>
    <w:rsid w:val="00876EDF"/>
    <w:rsid w:val="008806B8"/>
    <w:rsid w:val="00884C7E"/>
    <w:rsid w:val="00887D9A"/>
    <w:rsid w:val="00891A7B"/>
    <w:rsid w:val="00895E44"/>
    <w:rsid w:val="0089752F"/>
    <w:rsid w:val="008A3B80"/>
    <w:rsid w:val="008A60F5"/>
    <w:rsid w:val="008A626B"/>
    <w:rsid w:val="008A74ED"/>
    <w:rsid w:val="008B2713"/>
    <w:rsid w:val="008B323E"/>
    <w:rsid w:val="008B6327"/>
    <w:rsid w:val="008C00C1"/>
    <w:rsid w:val="008C2E0F"/>
    <w:rsid w:val="008C3987"/>
    <w:rsid w:val="008D27F3"/>
    <w:rsid w:val="008D39F1"/>
    <w:rsid w:val="008D4AF7"/>
    <w:rsid w:val="008D676F"/>
    <w:rsid w:val="008D74F8"/>
    <w:rsid w:val="008E2BA5"/>
    <w:rsid w:val="008E3475"/>
    <w:rsid w:val="008E5D9D"/>
    <w:rsid w:val="008E5DB6"/>
    <w:rsid w:val="008E675F"/>
    <w:rsid w:val="008E676C"/>
    <w:rsid w:val="008F0520"/>
    <w:rsid w:val="008F0D6A"/>
    <w:rsid w:val="008F179C"/>
    <w:rsid w:val="008F7850"/>
    <w:rsid w:val="008F78D7"/>
    <w:rsid w:val="008F7B6E"/>
    <w:rsid w:val="00903846"/>
    <w:rsid w:val="00907DFC"/>
    <w:rsid w:val="009116E4"/>
    <w:rsid w:val="0091429E"/>
    <w:rsid w:val="00914AEC"/>
    <w:rsid w:val="009154CA"/>
    <w:rsid w:val="00915900"/>
    <w:rsid w:val="009221D8"/>
    <w:rsid w:val="00922FC5"/>
    <w:rsid w:val="0092365B"/>
    <w:rsid w:val="009236C0"/>
    <w:rsid w:val="009270D1"/>
    <w:rsid w:val="00930F6F"/>
    <w:rsid w:val="00941A9A"/>
    <w:rsid w:val="00947860"/>
    <w:rsid w:val="00947B42"/>
    <w:rsid w:val="00951207"/>
    <w:rsid w:val="00956B82"/>
    <w:rsid w:val="00956FB8"/>
    <w:rsid w:val="00964073"/>
    <w:rsid w:val="009661FE"/>
    <w:rsid w:val="00970A20"/>
    <w:rsid w:val="00972186"/>
    <w:rsid w:val="009758C9"/>
    <w:rsid w:val="00977C1D"/>
    <w:rsid w:val="009817BF"/>
    <w:rsid w:val="00982BA0"/>
    <w:rsid w:val="009868F4"/>
    <w:rsid w:val="00990A20"/>
    <w:rsid w:val="00992A8C"/>
    <w:rsid w:val="00993642"/>
    <w:rsid w:val="00993C40"/>
    <w:rsid w:val="00994F44"/>
    <w:rsid w:val="009A0770"/>
    <w:rsid w:val="009A079B"/>
    <w:rsid w:val="009A36A3"/>
    <w:rsid w:val="009A3DBC"/>
    <w:rsid w:val="009A6D5F"/>
    <w:rsid w:val="009B0577"/>
    <w:rsid w:val="009B0DCA"/>
    <w:rsid w:val="009B53F6"/>
    <w:rsid w:val="009B56A5"/>
    <w:rsid w:val="009B59E9"/>
    <w:rsid w:val="009C187A"/>
    <w:rsid w:val="009C250D"/>
    <w:rsid w:val="009C2BD7"/>
    <w:rsid w:val="009C56ED"/>
    <w:rsid w:val="009C6868"/>
    <w:rsid w:val="009D250D"/>
    <w:rsid w:val="009D5F64"/>
    <w:rsid w:val="009D69F7"/>
    <w:rsid w:val="009D72A5"/>
    <w:rsid w:val="009E2BEB"/>
    <w:rsid w:val="009E75BF"/>
    <w:rsid w:val="009F2DDD"/>
    <w:rsid w:val="009F362B"/>
    <w:rsid w:val="00A04DD6"/>
    <w:rsid w:val="00A04F20"/>
    <w:rsid w:val="00A06AC1"/>
    <w:rsid w:val="00A11766"/>
    <w:rsid w:val="00A11B10"/>
    <w:rsid w:val="00A1436E"/>
    <w:rsid w:val="00A16D3A"/>
    <w:rsid w:val="00A216FF"/>
    <w:rsid w:val="00A23AB1"/>
    <w:rsid w:val="00A23D5E"/>
    <w:rsid w:val="00A30626"/>
    <w:rsid w:val="00A3189D"/>
    <w:rsid w:val="00A32623"/>
    <w:rsid w:val="00A36CCD"/>
    <w:rsid w:val="00A41A60"/>
    <w:rsid w:val="00A43D2C"/>
    <w:rsid w:val="00A4455A"/>
    <w:rsid w:val="00A475DC"/>
    <w:rsid w:val="00A51728"/>
    <w:rsid w:val="00A537BE"/>
    <w:rsid w:val="00A53AC1"/>
    <w:rsid w:val="00A54F29"/>
    <w:rsid w:val="00A62780"/>
    <w:rsid w:val="00A63282"/>
    <w:rsid w:val="00A6487A"/>
    <w:rsid w:val="00A6566E"/>
    <w:rsid w:val="00A65CF3"/>
    <w:rsid w:val="00A66128"/>
    <w:rsid w:val="00A66CDF"/>
    <w:rsid w:val="00A70569"/>
    <w:rsid w:val="00A71C0D"/>
    <w:rsid w:val="00A71F7A"/>
    <w:rsid w:val="00A72FD6"/>
    <w:rsid w:val="00A7327B"/>
    <w:rsid w:val="00A77181"/>
    <w:rsid w:val="00A81F43"/>
    <w:rsid w:val="00A82732"/>
    <w:rsid w:val="00A85663"/>
    <w:rsid w:val="00A8645E"/>
    <w:rsid w:val="00A871CA"/>
    <w:rsid w:val="00A90553"/>
    <w:rsid w:val="00A94AF8"/>
    <w:rsid w:val="00A967DA"/>
    <w:rsid w:val="00A9727A"/>
    <w:rsid w:val="00A97512"/>
    <w:rsid w:val="00AA3091"/>
    <w:rsid w:val="00AA6A2E"/>
    <w:rsid w:val="00AA6F57"/>
    <w:rsid w:val="00AA794E"/>
    <w:rsid w:val="00AB018E"/>
    <w:rsid w:val="00AB065E"/>
    <w:rsid w:val="00AB1B9C"/>
    <w:rsid w:val="00AB5165"/>
    <w:rsid w:val="00AB6643"/>
    <w:rsid w:val="00AB69B6"/>
    <w:rsid w:val="00AC27E1"/>
    <w:rsid w:val="00AC4CF6"/>
    <w:rsid w:val="00AC756D"/>
    <w:rsid w:val="00AC7FC1"/>
    <w:rsid w:val="00AD0F45"/>
    <w:rsid w:val="00AD13E4"/>
    <w:rsid w:val="00AD1933"/>
    <w:rsid w:val="00AD45DD"/>
    <w:rsid w:val="00AD63A0"/>
    <w:rsid w:val="00AD670D"/>
    <w:rsid w:val="00AE173B"/>
    <w:rsid w:val="00AE4283"/>
    <w:rsid w:val="00AE488E"/>
    <w:rsid w:val="00AE7260"/>
    <w:rsid w:val="00AE7370"/>
    <w:rsid w:val="00AF12AB"/>
    <w:rsid w:val="00AF3E5B"/>
    <w:rsid w:val="00AF6F67"/>
    <w:rsid w:val="00B073FF"/>
    <w:rsid w:val="00B11CA5"/>
    <w:rsid w:val="00B1244F"/>
    <w:rsid w:val="00B13CB4"/>
    <w:rsid w:val="00B13EAF"/>
    <w:rsid w:val="00B170BD"/>
    <w:rsid w:val="00B20DD9"/>
    <w:rsid w:val="00B21817"/>
    <w:rsid w:val="00B23B91"/>
    <w:rsid w:val="00B24561"/>
    <w:rsid w:val="00B2482E"/>
    <w:rsid w:val="00B254BB"/>
    <w:rsid w:val="00B25989"/>
    <w:rsid w:val="00B31BBA"/>
    <w:rsid w:val="00B35104"/>
    <w:rsid w:val="00B36750"/>
    <w:rsid w:val="00B36AA8"/>
    <w:rsid w:val="00B371D8"/>
    <w:rsid w:val="00B37EC6"/>
    <w:rsid w:val="00B42BA6"/>
    <w:rsid w:val="00B46D65"/>
    <w:rsid w:val="00B47EFA"/>
    <w:rsid w:val="00B52661"/>
    <w:rsid w:val="00B530FC"/>
    <w:rsid w:val="00B5357A"/>
    <w:rsid w:val="00B549E3"/>
    <w:rsid w:val="00B563CF"/>
    <w:rsid w:val="00B6067C"/>
    <w:rsid w:val="00B619D0"/>
    <w:rsid w:val="00B656E0"/>
    <w:rsid w:val="00B67191"/>
    <w:rsid w:val="00B6737B"/>
    <w:rsid w:val="00B7127E"/>
    <w:rsid w:val="00B714DB"/>
    <w:rsid w:val="00B74286"/>
    <w:rsid w:val="00B74401"/>
    <w:rsid w:val="00B7452B"/>
    <w:rsid w:val="00B76CA2"/>
    <w:rsid w:val="00B76ECA"/>
    <w:rsid w:val="00B77C31"/>
    <w:rsid w:val="00B81C7C"/>
    <w:rsid w:val="00B82E60"/>
    <w:rsid w:val="00B8591F"/>
    <w:rsid w:val="00B86A81"/>
    <w:rsid w:val="00B92C2B"/>
    <w:rsid w:val="00B938A7"/>
    <w:rsid w:val="00B94991"/>
    <w:rsid w:val="00B95A80"/>
    <w:rsid w:val="00BA145E"/>
    <w:rsid w:val="00BA2CBE"/>
    <w:rsid w:val="00BB00D8"/>
    <w:rsid w:val="00BB44F4"/>
    <w:rsid w:val="00BC3E18"/>
    <w:rsid w:val="00BC671A"/>
    <w:rsid w:val="00BD159B"/>
    <w:rsid w:val="00BD48B1"/>
    <w:rsid w:val="00BD77DF"/>
    <w:rsid w:val="00BD7A31"/>
    <w:rsid w:val="00BE247F"/>
    <w:rsid w:val="00BE37BB"/>
    <w:rsid w:val="00BE5DE9"/>
    <w:rsid w:val="00BE6512"/>
    <w:rsid w:val="00BE7221"/>
    <w:rsid w:val="00BE7E5A"/>
    <w:rsid w:val="00BF1122"/>
    <w:rsid w:val="00BF4D9F"/>
    <w:rsid w:val="00BF503F"/>
    <w:rsid w:val="00BF61A6"/>
    <w:rsid w:val="00C0254A"/>
    <w:rsid w:val="00C03EA5"/>
    <w:rsid w:val="00C04F49"/>
    <w:rsid w:val="00C05CC3"/>
    <w:rsid w:val="00C1378B"/>
    <w:rsid w:val="00C16969"/>
    <w:rsid w:val="00C22EB7"/>
    <w:rsid w:val="00C31F16"/>
    <w:rsid w:val="00C35998"/>
    <w:rsid w:val="00C377C2"/>
    <w:rsid w:val="00C41A04"/>
    <w:rsid w:val="00C421C3"/>
    <w:rsid w:val="00C47B2B"/>
    <w:rsid w:val="00C560BB"/>
    <w:rsid w:val="00C57077"/>
    <w:rsid w:val="00C614AD"/>
    <w:rsid w:val="00C62E17"/>
    <w:rsid w:val="00C63A0D"/>
    <w:rsid w:val="00C640CE"/>
    <w:rsid w:val="00C644A9"/>
    <w:rsid w:val="00C717A5"/>
    <w:rsid w:val="00C740BA"/>
    <w:rsid w:val="00C75F90"/>
    <w:rsid w:val="00C77A92"/>
    <w:rsid w:val="00C82DA3"/>
    <w:rsid w:val="00C86375"/>
    <w:rsid w:val="00C90968"/>
    <w:rsid w:val="00C910CC"/>
    <w:rsid w:val="00C9236A"/>
    <w:rsid w:val="00C931A1"/>
    <w:rsid w:val="00C9465D"/>
    <w:rsid w:val="00C96618"/>
    <w:rsid w:val="00CA1561"/>
    <w:rsid w:val="00CA4AAD"/>
    <w:rsid w:val="00CA584D"/>
    <w:rsid w:val="00CA7530"/>
    <w:rsid w:val="00CC0C49"/>
    <w:rsid w:val="00CC6F2C"/>
    <w:rsid w:val="00CC7F06"/>
    <w:rsid w:val="00CD157E"/>
    <w:rsid w:val="00CD19EB"/>
    <w:rsid w:val="00CD42EA"/>
    <w:rsid w:val="00CD4771"/>
    <w:rsid w:val="00CD4CDA"/>
    <w:rsid w:val="00CD51B1"/>
    <w:rsid w:val="00CE0AFC"/>
    <w:rsid w:val="00CE0FCD"/>
    <w:rsid w:val="00CF28FB"/>
    <w:rsid w:val="00CF61D2"/>
    <w:rsid w:val="00CF69F7"/>
    <w:rsid w:val="00D009EE"/>
    <w:rsid w:val="00D10536"/>
    <w:rsid w:val="00D12226"/>
    <w:rsid w:val="00D12F3B"/>
    <w:rsid w:val="00D14682"/>
    <w:rsid w:val="00D148AC"/>
    <w:rsid w:val="00D153FA"/>
    <w:rsid w:val="00D20026"/>
    <w:rsid w:val="00D22742"/>
    <w:rsid w:val="00D235CD"/>
    <w:rsid w:val="00D25A43"/>
    <w:rsid w:val="00D33A48"/>
    <w:rsid w:val="00D34C71"/>
    <w:rsid w:val="00D34F97"/>
    <w:rsid w:val="00D403F4"/>
    <w:rsid w:val="00D404C1"/>
    <w:rsid w:val="00D418B8"/>
    <w:rsid w:val="00D4368E"/>
    <w:rsid w:val="00D438AF"/>
    <w:rsid w:val="00D51B2C"/>
    <w:rsid w:val="00D51B83"/>
    <w:rsid w:val="00D54580"/>
    <w:rsid w:val="00D55BF4"/>
    <w:rsid w:val="00D55EB6"/>
    <w:rsid w:val="00D619CE"/>
    <w:rsid w:val="00D6214B"/>
    <w:rsid w:val="00D67266"/>
    <w:rsid w:val="00D67307"/>
    <w:rsid w:val="00D67FA7"/>
    <w:rsid w:val="00D71B27"/>
    <w:rsid w:val="00D7261E"/>
    <w:rsid w:val="00D7405D"/>
    <w:rsid w:val="00D82AF2"/>
    <w:rsid w:val="00D82BDE"/>
    <w:rsid w:val="00D82EF9"/>
    <w:rsid w:val="00D840E8"/>
    <w:rsid w:val="00D91BF3"/>
    <w:rsid w:val="00D923AE"/>
    <w:rsid w:val="00D93B8A"/>
    <w:rsid w:val="00D94718"/>
    <w:rsid w:val="00D952FB"/>
    <w:rsid w:val="00D97834"/>
    <w:rsid w:val="00DA2163"/>
    <w:rsid w:val="00DA3DE8"/>
    <w:rsid w:val="00DA4B18"/>
    <w:rsid w:val="00DA5CDC"/>
    <w:rsid w:val="00DA6877"/>
    <w:rsid w:val="00DB10AF"/>
    <w:rsid w:val="00DB3EA8"/>
    <w:rsid w:val="00DC1D94"/>
    <w:rsid w:val="00DC7285"/>
    <w:rsid w:val="00DC7B0E"/>
    <w:rsid w:val="00DD044D"/>
    <w:rsid w:val="00DD1779"/>
    <w:rsid w:val="00DD2613"/>
    <w:rsid w:val="00DD2A1E"/>
    <w:rsid w:val="00DD562B"/>
    <w:rsid w:val="00DD7B4A"/>
    <w:rsid w:val="00DD7B68"/>
    <w:rsid w:val="00DD7EE6"/>
    <w:rsid w:val="00DE1D66"/>
    <w:rsid w:val="00DE49C3"/>
    <w:rsid w:val="00DE4E7D"/>
    <w:rsid w:val="00DF2475"/>
    <w:rsid w:val="00DF35EC"/>
    <w:rsid w:val="00DF4138"/>
    <w:rsid w:val="00DF520B"/>
    <w:rsid w:val="00DF5ABB"/>
    <w:rsid w:val="00DF7AF8"/>
    <w:rsid w:val="00DF7BEA"/>
    <w:rsid w:val="00E0174D"/>
    <w:rsid w:val="00E02E59"/>
    <w:rsid w:val="00E04827"/>
    <w:rsid w:val="00E061D0"/>
    <w:rsid w:val="00E10572"/>
    <w:rsid w:val="00E12021"/>
    <w:rsid w:val="00E12CD3"/>
    <w:rsid w:val="00E13FFD"/>
    <w:rsid w:val="00E144D4"/>
    <w:rsid w:val="00E15A0D"/>
    <w:rsid w:val="00E16A32"/>
    <w:rsid w:val="00E17D9A"/>
    <w:rsid w:val="00E20611"/>
    <w:rsid w:val="00E26ACF"/>
    <w:rsid w:val="00E2714D"/>
    <w:rsid w:val="00E2773C"/>
    <w:rsid w:val="00E30CA6"/>
    <w:rsid w:val="00E34237"/>
    <w:rsid w:val="00E344DD"/>
    <w:rsid w:val="00E350D0"/>
    <w:rsid w:val="00E36124"/>
    <w:rsid w:val="00E37AFC"/>
    <w:rsid w:val="00E446FC"/>
    <w:rsid w:val="00E552B3"/>
    <w:rsid w:val="00E56F17"/>
    <w:rsid w:val="00E57869"/>
    <w:rsid w:val="00E57AEC"/>
    <w:rsid w:val="00E57B30"/>
    <w:rsid w:val="00E621C1"/>
    <w:rsid w:val="00E6339A"/>
    <w:rsid w:val="00E6339B"/>
    <w:rsid w:val="00E67F4D"/>
    <w:rsid w:val="00E72F10"/>
    <w:rsid w:val="00E74078"/>
    <w:rsid w:val="00E754F8"/>
    <w:rsid w:val="00E800D1"/>
    <w:rsid w:val="00E806CD"/>
    <w:rsid w:val="00E92399"/>
    <w:rsid w:val="00E9307C"/>
    <w:rsid w:val="00E93648"/>
    <w:rsid w:val="00E939BD"/>
    <w:rsid w:val="00E93A7B"/>
    <w:rsid w:val="00EA0327"/>
    <w:rsid w:val="00EA26F7"/>
    <w:rsid w:val="00EA3092"/>
    <w:rsid w:val="00EA3F62"/>
    <w:rsid w:val="00EA6A80"/>
    <w:rsid w:val="00EA78D3"/>
    <w:rsid w:val="00EA7ECB"/>
    <w:rsid w:val="00EB3416"/>
    <w:rsid w:val="00EB6C3F"/>
    <w:rsid w:val="00EB7D28"/>
    <w:rsid w:val="00EC1899"/>
    <w:rsid w:val="00EC1EA9"/>
    <w:rsid w:val="00EC5423"/>
    <w:rsid w:val="00EC5630"/>
    <w:rsid w:val="00EC5662"/>
    <w:rsid w:val="00EC6B60"/>
    <w:rsid w:val="00EC72B3"/>
    <w:rsid w:val="00ED1B91"/>
    <w:rsid w:val="00ED4DBF"/>
    <w:rsid w:val="00ED6139"/>
    <w:rsid w:val="00ED7620"/>
    <w:rsid w:val="00EE31E2"/>
    <w:rsid w:val="00EF034F"/>
    <w:rsid w:val="00EF074D"/>
    <w:rsid w:val="00EF255E"/>
    <w:rsid w:val="00EF3F19"/>
    <w:rsid w:val="00EF6728"/>
    <w:rsid w:val="00EF681E"/>
    <w:rsid w:val="00EF6B10"/>
    <w:rsid w:val="00EF77C3"/>
    <w:rsid w:val="00F02027"/>
    <w:rsid w:val="00F02590"/>
    <w:rsid w:val="00F02F3B"/>
    <w:rsid w:val="00F0332B"/>
    <w:rsid w:val="00F07356"/>
    <w:rsid w:val="00F110DB"/>
    <w:rsid w:val="00F14BDF"/>
    <w:rsid w:val="00F150B4"/>
    <w:rsid w:val="00F17102"/>
    <w:rsid w:val="00F23C5F"/>
    <w:rsid w:val="00F24278"/>
    <w:rsid w:val="00F24860"/>
    <w:rsid w:val="00F3136D"/>
    <w:rsid w:val="00F402BE"/>
    <w:rsid w:val="00F4253E"/>
    <w:rsid w:val="00F44437"/>
    <w:rsid w:val="00F503B4"/>
    <w:rsid w:val="00F53798"/>
    <w:rsid w:val="00F53B83"/>
    <w:rsid w:val="00F543EF"/>
    <w:rsid w:val="00F5705A"/>
    <w:rsid w:val="00F62AFD"/>
    <w:rsid w:val="00F65CCC"/>
    <w:rsid w:val="00F750E1"/>
    <w:rsid w:val="00F76E81"/>
    <w:rsid w:val="00F7765E"/>
    <w:rsid w:val="00F77F6E"/>
    <w:rsid w:val="00F80B43"/>
    <w:rsid w:val="00F82E27"/>
    <w:rsid w:val="00F843CA"/>
    <w:rsid w:val="00F9001A"/>
    <w:rsid w:val="00F911C5"/>
    <w:rsid w:val="00F9173A"/>
    <w:rsid w:val="00F920F1"/>
    <w:rsid w:val="00F928A2"/>
    <w:rsid w:val="00F92E89"/>
    <w:rsid w:val="00FA1BD1"/>
    <w:rsid w:val="00FA608B"/>
    <w:rsid w:val="00FA6915"/>
    <w:rsid w:val="00FA6B7B"/>
    <w:rsid w:val="00FA76D1"/>
    <w:rsid w:val="00FA7B45"/>
    <w:rsid w:val="00FB15AE"/>
    <w:rsid w:val="00FB4720"/>
    <w:rsid w:val="00FB5BF5"/>
    <w:rsid w:val="00FB7B9F"/>
    <w:rsid w:val="00FC235B"/>
    <w:rsid w:val="00FC24A5"/>
    <w:rsid w:val="00FC2B45"/>
    <w:rsid w:val="00FC3044"/>
    <w:rsid w:val="00FC3240"/>
    <w:rsid w:val="00FC4D53"/>
    <w:rsid w:val="00FC5EBB"/>
    <w:rsid w:val="00FC612B"/>
    <w:rsid w:val="00FC7766"/>
    <w:rsid w:val="00FD0C70"/>
    <w:rsid w:val="00FD0E18"/>
    <w:rsid w:val="00FD670E"/>
    <w:rsid w:val="00FE000A"/>
    <w:rsid w:val="00FE1888"/>
    <w:rsid w:val="00FE2565"/>
    <w:rsid w:val="00FE613B"/>
    <w:rsid w:val="00FE7DEE"/>
    <w:rsid w:val="00FF30A8"/>
    <w:rsid w:val="00FF61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B62C66"/>
  <w15:docId w15:val="{18F5A8F9-E3B8-4B06-B631-A8CBD3EEF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9E7"/>
    <w:pPr>
      <w:suppressAutoHyphens/>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503B4"/>
    <w:pPr>
      <w:spacing w:after="120"/>
    </w:pPr>
  </w:style>
  <w:style w:type="character" w:customStyle="1" w:styleId="BodyTextChar">
    <w:name w:val="Body Text Char"/>
    <w:basedOn w:val="DefaultParagraphFont"/>
    <w:link w:val="BodyText"/>
    <w:rsid w:val="00F503B4"/>
    <w:rPr>
      <w:rFonts w:ascii="Times New Roman" w:eastAsia="Times New Roman" w:hAnsi="Times New Roman" w:cs="Times New Roman"/>
      <w:sz w:val="24"/>
      <w:szCs w:val="24"/>
      <w:lang w:eastAsia="ar-SA"/>
    </w:rPr>
  </w:style>
  <w:style w:type="paragraph" w:styleId="BalloonText">
    <w:name w:val="Balloon Text"/>
    <w:basedOn w:val="Normal"/>
    <w:link w:val="BalloonTextChar"/>
    <w:uiPriority w:val="99"/>
    <w:semiHidden/>
    <w:unhideWhenUsed/>
    <w:rsid w:val="00A648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487A"/>
    <w:rPr>
      <w:rFonts w:ascii="Segoe UI" w:eastAsia="Times New Roman" w:hAnsi="Segoe UI" w:cs="Segoe UI"/>
      <w:sz w:val="18"/>
      <w:szCs w:val="18"/>
      <w:lang w:eastAsia="ar-SA"/>
    </w:rPr>
  </w:style>
  <w:style w:type="table" w:styleId="TableGrid">
    <w:name w:val="Table Grid"/>
    <w:basedOn w:val="TableNormal"/>
    <w:uiPriority w:val="39"/>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ListParagraphChar">
    <w:name w:val="List Paragraph Char"/>
    <w:link w:val="ListParagraph"/>
    <w:uiPriority w:val="34"/>
    <w:locked/>
    <w:rsid w:val="00401EA0"/>
    <w:rPr>
      <w:rFonts w:ascii="Calibri" w:eastAsia="Calibri" w:hAnsi="Calibri" w:cs="Times New Roman"/>
      <w:lang w:val="de-DE"/>
    </w:rPr>
  </w:style>
  <w:style w:type="character" w:styleId="CommentReference">
    <w:name w:val="annotation reference"/>
    <w:basedOn w:val="DefaultParagraphFont"/>
    <w:uiPriority w:val="99"/>
    <w:semiHidden/>
    <w:unhideWhenUsed/>
    <w:rsid w:val="001776F5"/>
    <w:rPr>
      <w:sz w:val="16"/>
      <w:szCs w:val="16"/>
    </w:rPr>
  </w:style>
  <w:style w:type="paragraph" w:styleId="CommentText">
    <w:name w:val="annotation text"/>
    <w:basedOn w:val="Normal"/>
    <w:link w:val="CommentTextChar"/>
    <w:uiPriority w:val="99"/>
    <w:unhideWhenUsed/>
    <w:rsid w:val="001776F5"/>
    <w:rPr>
      <w:sz w:val="20"/>
      <w:szCs w:val="20"/>
    </w:rPr>
  </w:style>
  <w:style w:type="character" w:customStyle="1" w:styleId="CommentTextChar">
    <w:name w:val="Comment Text Char"/>
    <w:basedOn w:val="DefaultParagraphFont"/>
    <w:link w:val="CommentText"/>
    <w:uiPriority w:val="99"/>
    <w:rsid w:val="001776F5"/>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1776F5"/>
    <w:rPr>
      <w:b/>
      <w:bCs/>
    </w:rPr>
  </w:style>
  <w:style w:type="character" w:customStyle="1" w:styleId="CommentSubjectChar">
    <w:name w:val="Comment Subject Char"/>
    <w:basedOn w:val="CommentTextChar"/>
    <w:link w:val="CommentSubject"/>
    <w:uiPriority w:val="99"/>
    <w:semiHidden/>
    <w:rsid w:val="001776F5"/>
    <w:rPr>
      <w:rFonts w:ascii="Times New Roman" w:eastAsia="Times New Roman" w:hAnsi="Times New Roman" w:cs="Times New Roman"/>
      <w:b/>
      <w:bCs/>
      <w:sz w:val="20"/>
      <w:szCs w:val="20"/>
      <w:lang w:eastAsia="ar-SA"/>
    </w:rPr>
  </w:style>
  <w:style w:type="paragraph" w:styleId="Header">
    <w:name w:val="header"/>
    <w:basedOn w:val="Normal"/>
    <w:link w:val="HeaderChar"/>
    <w:uiPriority w:val="99"/>
    <w:unhideWhenUsed/>
    <w:rsid w:val="00DD1779"/>
    <w:pPr>
      <w:tabs>
        <w:tab w:val="center" w:pos="4536"/>
        <w:tab w:val="right" w:pos="9072"/>
      </w:tabs>
    </w:pPr>
  </w:style>
  <w:style w:type="character" w:customStyle="1" w:styleId="HeaderChar">
    <w:name w:val="Header Char"/>
    <w:basedOn w:val="DefaultParagraphFont"/>
    <w:link w:val="Header"/>
    <w:uiPriority w:val="99"/>
    <w:rsid w:val="00DD1779"/>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DD1779"/>
    <w:pPr>
      <w:tabs>
        <w:tab w:val="center" w:pos="4536"/>
        <w:tab w:val="right" w:pos="9072"/>
      </w:tabs>
    </w:pPr>
  </w:style>
  <w:style w:type="character" w:customStyle="1" w:styleId="FooterChar">
    <w:name w:val="Footer Char"/>
    <w:basedOn w:val="DefaultParagraphFont"/>
    <w:link w:val="Footer"/>
    <w:uiPriority w:val="99"/>
    <w:rsid w:val="00DD1779"/>
    <w:rPr>
      <w:rFonts w:ascii="Times New Roman" w:eastAsia="Times New Roman" w:hAnsi="Times New Roman" w:cs="Times New Roman"/>
      <w:sz w:val="24"/>
      <w:szCs w:val="24"/>
      <w:lang w:eastAsia="ar-SA"/>
    </w:rPr>
  </w:style>
  <w:style w:type="character" w:styleId="Hyperlink">
    <w:name w:val="Hyperlink"/>
    <w:basedOn w:val="DefaultParagraphFont"/>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DefaultParagraphFont"/>
    <w:rsid w:val="004223B2"/>
  </w:style>
  <w:style w:type="paragraph" w:styleId="NoSpacing">
    <w:name w:val="No Spacing"/>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Heading1Char">
    <w:name w:val="Heading 1 Char"/>
    <w:basedOn w:val="DefaultParagraphFont"/>
    <w:link w:val="Heading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Heading2Char">
    <w:name w:val="Heading 2 Char"/>
    <w:basedOn w:val="DefaultParagraphFont"/>
    <w:link w:val="Heading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Heading3Char">
    <w:name w:val="Heading 3 Char"/>
    <w:basedOn w:val="DefaultParagraphFont"/>
    <w:link w:val="Heading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Heading4Char">
    <w:name w:val="Heading 4 Char"/>
    <w:basedOn w:val="DefaultParagraphFont"/>
    <w:link w:val="Heading4"/>
    <w:uiPriority w:val="9"/>
    <w:rsid w:val="00947860"/>
    <w:rPr>
      <w:rFonts w:asciiTheme="majorHAnsi" w:eastAsiaTheme="majorEastAsia" w:hAnsiTheme="majorHAnsi" w:cstheme="majorBidi"/>
      <w:i/>
      <w:iCs/>
      <w:color w:val="2E74B5" w:themeColor="accent1" w:themeShade="BF"/>
      <w:sz w:val="24"/>
      <w:szCs w:val="24"/>
      <w:lang w:eastAsia="ar-SA"/>
    </w:rPr>
  </w:style>
  <w:style w:type="table" w:customStyle="1" w:styleId="TableGrid1">
    <w:name w:val="Table Grid1"/>
    <w:basedOn w:val="TableNormal"/>
    <w:next w:val="TableGrid"/>
    <w:uiPriority w:val="39"/>
    <w:rsid w:val="00BB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C5630"/>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003115">
      <w:bodyDiv w:val="1"/>
      <w:marLeft w:val="0"/>
      <w:marRight w:val="0"/>
      <w:marTop w:val="0"/>
      <w:marBottom w:val="0"/>
      <w:divBdr>
        <w:top w:val="none" w:sz="0" w:space="0" w:color="auto"/>
        <w:left w:val="none" w:sz="0" w:space="0" w:color="auto"/>
        <w:bottom w:val="none" w:sz="0" w:space="0" w:color="auto"/>
        <w:right w:val="none" w:sz="0" w:space="0" w:color="auto"/>
      </w:divBdr>
    </w:div>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7096D-095A-4963-B823-3824D7C13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6757</TotalTime>
  <Pages>13</Pages>
  <Words>3990</Words>
  <Characters>22744</Characters>
  <Application>Microsoft Office Word</Application>
  <DocSecurity>0</DocSecurity>
  <Lines>189</Lines>
  <Paragraphs>53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APPRRR</Company>
  <LinksUpToDate>false</LinksUpToDate>
  <CharactersWithSpaces>26681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Bošnjak</dc:creator>
  <cp:keywords/>
  <dc:description/>
  <cp:lastModifiedBy>Tatjana</cp:lastModifiedBy>
  <cp:revision>894</cp:revision>
  <cp:lastPrinted>2017-12-06T12:00:00Z</cp:lastPrinted>
  <dcterms:created xsi:type="dcterms:W3CDTF">2018-04-18T08:43:00Z</dcterms:created>
  <dcterms:modified xsi:type="dcterms:W3CDTF">2020-01-16T10:07:00Z</dcterms:modified>
</cp:coreProperties>
</file>